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0F845" w14:textId="77777777" w:rsidR="006E3A7F" w:rsidRDefault="006E3A7F"/>
    <w:p w14:paraId="7C5159FC" w14:textId="77777777" w:rsidR="006E3A7F" w:rsidRDefault="006E3A7F"/>
    <w:p w14:paraId="57F62077" w14:textId="77777777" w:rsidR="006E3A7F" w:rsidRDefault="006E3A7F"/>
    <w:p w14:paraId="18486241" w14:textId="77777777" w:rsidR="006E3A7F" w:rsidRDefault="006E3A7F"/>
    <w:p w14:paraId="2BEE161B" w14:textId="77777777" w:rsidR="006E3A7F" w:rsidRDefault="006E3A7F">
      <w:pPr>
        <w:pBdr>
          <w:top w:val="single" w:sz="2" w:space="1" w:color="000000"/>
        </w:pBdr>
      </w:pPr>
    </w:p>
    <w:p w14:paraId="67D2D004" w14:textId="77777777" w:rsidR="006E3A7F" w:rsidRDefault="006E3A7F"/>
    <w:p w14:paraId="1D830ADD" w14:textId="77777777" w:rsidR="006E3A7F" w:rsidRDefault="006E3A7F"/>
    <w:p w14:paraId="474478DB" w14:textId="77777777" w:rsidR="006E3A7F" w:rsidRDefault="006E3A7F">
      <w:pPr>
        <w:jc w:val="center"/>
      </w:pPr>
    </w:p>
    <w:p w14:paraId="28DD48B8" w14:textId="77777777" w:rsidR="006E3A7F" w:rsidRDefault="006E3A7F">
      <w:pPr>
        <w:jc w:val="center"/>
      </w:pPr>
    </w:p>
    <w:p w14:paraId="4C3B888B" w14:textId="77777777" w:rsidR="006E3A7F" w:rsidRDefault="006E3A7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2F22433" w14:textId="77777777" w:rsidR="006E3A7F" w:rsidRDefault="006E3A7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3E637AFD" w14:textId="77777777" w:rsidR="006E3A7F" w:rsidRDefault="006E3A7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9721A2C" w14:textId="77777777" w:rsidR="006E3A7F" w:rsidRDefault="006E3A7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7962D0CA" w14:textId="77777777" w:rsidR="006E3A7F" w:rsidRDefault="006E3A7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EF0C82C" w14:textId="77777777" w:rsidR="006E3A7F" w:rsidRDefault="00871F8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Centrum Energetických a</w:t>
      </w:r>
    </w:p>
    <w:p w14:paraId="563C2450" w14:textId="77777777" w:rsidR="006E3A7F" w:rsidRDefault="00871F8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Environmentálních Technologií –</w:t>
      </w:r>
    </w:p>
    <w:p w14:paraId="5C49F338" w14:textId="77777777" w:rsidR="006E3A7F" w:rsidRDefault="00871F80">
      <w:pPr>
        <w:jc w:val="center"/>
      </w:pPr>
      <w:r>
        <w:rPr>
          <w:b/>
          <w:sz w:val="48"/>
          <w:szCs w:val="48"/>
        </w:rPr>
        <w:t>Explorer (</w:t>
      </w:r>
      <w:proofErr w:type="spellStart"/>
      <w:r>
        <w:rPr>
          <w:b/>
          <w:sz w:val="48"/>
          <w:szCs w:val="48"/>
        </w:rPr>
        <w:t>CEETe</w:t>
      </w:r>
      <w:proofErr w:type="spellEnd"/>
      <w:r>
        <w:rPr>
          <w:b/>
          <w:sz w:val="48"/>
          <w:szCs w:val="48"/>
        </w:rPr>
        <w:t>)</w:t>
      </w:r>
    </w:p>
    <w:p w14:paraId="1C04833D" w14:textId="77777777" w:rsidR="006E3A7F" w:rsidRDefault="006E3A7F">
      <w:pPr>
        <w:jc w:val="center"/>
      </w:pPr>
    </w:p>
    <w:p w14:paraId="742B711B" w14:textId="77777777" w:rsidR="006E3A7F" w:rsidRDefault="00871F80">
      <w:pPr>
        <w:jc w:val="center"/>
      </w:pPr>
      <w:r>
        <w:t>Projektová dokumentace pro provádění stavby</w:t>
      </w:r>
    </w:p>
    <w:p w14:paraId="419F109F" w14:textId="77777777" w:rsidR="006E3A7F" w:rsidRDefault="006E3A7F">
      <w:pPr>
        <w:jc w:val="center"/>
      </w:pPr>
    </w:p>
    <w:p w14:paraId="0E4D6853" w14:textId="32302852" w:rsidR="006E3A7F" w:rsidRDefault="00871F80">
      <w:pPr>
        <w:jc w:val="center"/>
      </w:pPr>
      <w:r>
        <w:rPr>
          <w:sz w:val="32"/>
          <w:szCs w:val="32"/>
        </w:rPr>
        <w:t>PS 02.1</w:t>
      </w:r>
      <w:r w:rsidR="00CC5790">
        <w:rPr>
          <w:sz w:val="32"/>
          <w:szCs w:val="32"/>
        </w:rPr>
        <w:t>7.</w:t>
      </w:r>
      <w:r w:rsidR="00860DA9">
        <w:rPr>
          <w:sz w:val="32"/>
          <w:szCs w:val="32"/>
        </w:rPr>
        <w:t>2</w:t>
      </w:r>
      <w:r>
        <w:rPr>
          <w:sz w:val="32"/>
          <w:szCs w:val="32"/>
        </w:rPr>
        <w:t xml:space="preserve"> – </w:t>
      </w:r>
      <w:r w:rsidR="00CC5790">
        <w:rPr>
          <w:sz w:val="32"/>
          <w:szCs w:val="32"/>
        </w:rPr>
        <w:t xml:space="preserve">FVE na </w:t>
      </w:r>
      <w:r w:rsidR="00860DA9">
        <w:rPr>
          <w:sz w:val="32"/>
          <w:szCs w:val="32"/>
        </w:rPr>
        <w:t>fasádě</w:t>
      </w:r>
    </w:p>
    <w:p w14:paraId="4AA7F358" w14:textId="77777777" w:rsidR="006E3A7F" w:rsidRDefault="006E3A7F">
      <w:pPr>
        <w:jc w:val="center"/>
        <w:rPr>
          <w:sz w:val="32"/>
          <w:szCs w:val="32"/>
        </w:rPr>
      </w:pPr>
    </w:p>
    <w:p w14:paraId="282F63D7" w14:textId="77777777" w:rsidR="006E3A7F" w:rsidRDefault="006E3A7F">
      <w:pPr>
        <w:jc w:val="center"/>
      </w:pPr>
    </w:p>
    <w:p w14:paraId="3D160606" w14:textId="77777777" w:rsidR="006E3A7F" w:rsidRDefault="00871F8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0" w:name="_Toc352068433"/>
      <w:r>
        <w:rPr>
          <w:b/>
          <w:sz w:val="32"/>
          <w:szCs w:val="32"/>
        </w:rPr>
        <w:t>Technická zpráva</w:t>
      </w:r>
      <w:bookmarkEnd w:id="0"/>
    </w:p>
    <w:p w14:paraId="10F1E2A2" w14:textId="77777777" w:rsidR="006E3A7F" w:rsidRDefault="006E3A7F">
      <w:pPr>
        <w:jc w:val="center"/>
        <w:rPr>
          <w:highlight w:val="yellow"/>
        </w:rPr>
      </w:pPr>
    </w:p>
    <w:p w14:paraId="2A901B26" w14:textId="77777777" w:rsidR="006E3A7F" w:rsidRDefault="006E3A7F">
      <w:pPr>
        <w:jc w:val="center"/>
        <w:rPr>
          <w:highlight w:val="yellow"/>
        </w:rPr>
      </w:pPr>
    </w:p>
    <w:p w14:paraId="756E406A" w14:textId="77777777" w:rsidR="006E3A7F" w:rsidRDefault="006E3A7F">
      <w:pPr>
        <w:jc w:val="center"/>
        <w:rPr>
          <w:highlight w:val="yellow"/>
        </w:rPr>
      </w:pPr>
    </w:p>
    <w:p w14:paraId="21AA2AE1" w14:textId="77777777" w:rsidR="006E3A7F" w:rsidRDefault="006E3A7F">
      <w:pPr>
        <w:jc w:val="center"/>
        <w:rPr>
          <w:highlight w:val="yellow"/>
        </w:rPr>
      </w:pPr>
    </w:p>
    <w:p w14:paraId="183BC3B2" w14:textId="77777777" w:rsidR="006E3A7F" w:rsidRDefault="006E3A7F">
      <w:pPr>
        <w:rPr>
          <w:highlight w:val="yellow"/>
        </w:rPr>
      </w:pPr>
    </w:p>
    <w:p w14:paraId="47CF41DB" w14:textId="77777777" w:rsidR="006E3A7F" w:rsidRDefault="006E3A7F">
      <w:pPr>
        <w:rPr>
          <w:highlight w:val="yellow"/>
        </w:rPr>
      </w:pPr>
    </w:p>
    <w:p w14:paraId="751E3F41" w14:textId="77777777" w:rsidR="006E3A7F" w:rsidRDefault="006E3A7F">
      <w:pPr>
        <w:rPr>
          <w:highlight w:val="yellow"/>
        </w:rPr>
      </w:pPr>
    </w:p>
    <w:p w14:paraId="246D9282" w14:textId="77777777" w:rsidR="006E3A7F" w:rsidRDefault="006E3A7F">
      <w:pPr>
        <w:rPr>
          <w:highlight w:val="yellow"/>
        </w:rPr>
      </w:pPr>
    </w:p>
    <w:p w14:paraId="1A9A3C4D" w14:textId="77777777" w:rsidR="006E3A7F" w:rsidRDefault="006E3A7F">
      <w:pPr>
        <w:rPr>
          <w:highlight w:val="yellow"/>
        </w:rPr>
      </w:pPr>
    </w:p>
    <w:p w14:paraId="2A081CDB" w14:textId="77777777" w:rsidR="006E3A7F" w:rsidRDefault="006E3A7F">
      <w:pPr>
        <w:pBdr>
          <w:top w:val="single" w:sz="2" w:space="1" w:color="000000"/>
        </w:pBdr>
        <w:rPr>
          <w:highlight w:val="yellow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7"/>
        <w:gridCol w:w="201"/>
        <w:gridCol w:w="6549"/>
        <w:gridCol w:w="6547"/>
      </w:tblGrid>
      <w:tr w:rsidR="006E3A7F" w14:paraId="74A91EDA" w14:textId="77777777">
        <w:trPr>
          <w:trHeight w:val="285"/>
        </w:trPr>
        <w:tc>
          <w:tcPr>
            <w:tcW w:w="15845" w:type="dxa"/>
            <w:shd w:val="clear" w:color="auto" w:fill="auto"/>
            <w:vAlign w:val="bottom"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5"/>
              <w:gridCol w:w="1228"/>
              <w:gridCol w:w="360"/>
              <w:gridCol w:w="203"/>
              <w:gridCol w:w="6344"/>
              <w:gridCol w:w="202"/>
              <w:gridCol w:w="6344"/>
            </w:tblGrid>
            <w:tr w:rsidR="006E3A7F" w14:paraId="0C5CD964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1447D0F5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222800DA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73B5675C" w14:textId="5635BDA9" w:rsidR="006E3A7F" w:rsidRDefault="00871F80" w:rsidP="00CC579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20-026-5 / </w:t>
                  </w:r>
                  <w:r>
                    <w:t>02.1</w:t>
                  </w:r>
                  <w:r w:rsidR="00CC5790">
                    <w:t>7</w:t>
                  </w:r>
                  <w:r>
                    <w:t xml:space="preserve"> </w:t>
                  </w:r>
                  <w:r>
                    <w:rPr>
                      <w:lang w:eastAsia="cs-CZ"/>
                    </w:rPr>
                    <w:t xml:space="preserve">- 01 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114B2F28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11FFAFA8" w14:textId="77777777">
              <w:trPr>
                <w:trHeight w:hRule="exact" w:val="85"/>
              </w:trPr>
              <w:tc>
                <w:tcPr>
                  <w:tcW w:w="1025" w:type="dxa"/>
                  <w:shd w:val="clear" w:color="auto" w:fill="auto"/>
                  <w:vAlign w:val="bottom"/>
                </w:tcPr>
                <w:p w14:paraId="610C8C38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8" w:type="dxa"/>
                  <w:shd w:val="clear" w:color="auto" w:fill="auto"/>
                  <w:vAlign w:val="bottom"/>
                </w:tcPr>
                <w:p w14:paraId="396C37B5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bottom"/>
                </w:tcPr>
                <w:p w14:paraId="07A1DBCC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203" w:type="dxa"/>
                  <w:shd w:val="clear" w:color="auto" w:fill="auto"/>
                  <w:vAlign w:val="center"/>
                </w:tcPr>
                <w:p w14:paraId="6779C7B2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45EEE668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6342" w:type="dxa"/>
                  <w:shd w:val="clear" w:color="auto" w:fill="auto"/>
                </w:tcPr>
                <w:p w14:paraId="790A0F73" w14:textId="77777777" w:rsidR="006E3A7F" w:rsidRDefault="006E3A7F"/>
              </w:tc>
            </w:tr>
            <w:tr w:rsidR="006E3A7F" w14:paraId="00C3A18A" w14:textId="77777777">
              <w:trPr>
                <w:trHeight w:val="300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190283B2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1082F7F8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0B6F9055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5200B8F0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69128EE4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6C18D025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0EF6114F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1102B814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Kafkova 1064/12, 702 00 Ostrava - Moravská Ostrava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305C8978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7B777D3E" w14:textId="77777777">
              <w:trPr>
                <w:trHeight w:hRule="exact" w:val="85"/>
              </w:trPr>
              <w:tc>
                <w:tcPr>
                  <w:tcW w:w="1025" w:type="dxa"/>
                  <w:shd w:val="clear" w:color="auto" w:fill="auto"/>
                  <w:vAlign w:val="bottom"/>
                </w:tcPr>
                <w:p w14:paraId="0800B9EA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8" w:type="dxa"/>
                  <w:shd w:val="clear" w:color="auto" w:fill="auto"/>
                  <w:vAlign w:val="bottom"/>
                </w:tcPr>
                <w:p w14:paraId="1EE90DDE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bottom"/>
                </w:tcPr>
                <w:p w14:paraId="6DC5B88A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203" w:type="dxa"/>
                  <w:shd w:val="clear" w:color="auto" w:fill="auto"/>
                  <w:vAlign w:val="center"/>
                </w:tcPr>
                <w:p w14:paraId="55457D7E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65EC323F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6342" w:type="dxa"/>
                  <w:shd w:val="clear" w:color="auto" w:fill="auto"/>
                </w:tcPr>
                <w:p w14:paraId="3150952C" w14:textId="77777777" w:rsidR="006E3A7F" w:rsidRDefault="006E3A7F"/>
              </w:tc>
            </w:tr>
            <w:tr w:rsidR="006E3A7F" w14:paraId="6CD931B1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320C9F92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29527B2F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5C4C7710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Ing. 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7C809B77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1D96C669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6354511B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34B851C0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1E24FD88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Ing. 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0C1F0886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4D10E91E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3C4679CB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76BB3DCE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083EF89B" w14:textId="7CA9C3DF" w:rsidR="006E3A7F" w:rsidRDefault="0018517D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Lukáš Prokop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72D41405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79178D6B" w14:textId="77777777">
              <w:trPr>
                <w:trHeight w:hRule="exact" w:val="85"/>
              </w:trPr>
              <w:tc>
                <w:tcPr>
                  <w:tcW w:w="1025" w:type="dxa"/>
                  <w:shd w:val="clear" w:color="auto" w:fill="auto"/>
                  <w:vAlign w:val="bottom"/>
                </w:tcPr>
                <w:p w14:paraId="1CCC13EB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8" w:type="dxa"/>
                  <w:shd w:val="clear" w:color="auto" w:fill="auto"/>
                  <w:vAlign w:val="bottom"/>
                </w:tcPr>
                <w:p w14:paraId="5C24E70D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bottom"/>
                </w:tcPr>
                <w:p w14:paraId="0EC0BEE8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203" w:type="dxa"/>
                  <w:shd w:val="clear" w:color="auto" w:fill="auto"/>
                  <w:vAlign w:val="center"/>
                </w:tcPr>
                <w:p w14:paraId="13689450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2E0E8639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6342" w:type="dxa"/>
                  <w:shd w:val="clear" w:color="auto" w:fill="auto"/>
                </w:tcPr>
                <w:p w14:paraId="7E400548" w14:textId="77777777" w:rsidR="006E3A7F" w:rsidRDefault="006E3A7F"/>
              </w:tc>
            </w:tr>
            <w:tr w:rsidR="006E3A7F" w14:paraId="3276E427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1799423A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6D8E6463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0AAE2873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56526844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46C1EC1E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161B71C7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35E8AF51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3A9A8FF7" w14:textId="77777777" w:rsidR="006E3A7F" w:rsidRDefault="00871F80">
                  <w:pPr>
                    <w:suppressAutoHyphens w:val="0"/>
                    <w:ind w:firstLine="200"/>
                  </w:pPr>
                  <w:r>
                    <w:t>17. listopadu 2172/15, 708 00 Ostrava - Poruba</w:t>
                  </w:r>
                </w:p>
                <w:p w14:paraId="5691D2E4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33545EB4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35294800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center"/>
                </w:tcPr>
                <w:p w14:paraId="188C14BD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51046855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31235E45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05 / 2021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34E44B4B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5DB3ACF6" w14:textId="77777777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BBBF3FB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48B9EB4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3B5433E9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2858474A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</w:tbl>
          <w:p w14:paraId="50FF335B" w14:textId="77777777" w:rsidR="006E3A7F" w:rsidRDefault="006E3A7F">
            <w:pPr>
              <w:suppressAutoHyphens w:val="0"/>
              <w:ind w:firstLine="200"/>
              <w:rPr>
                <w:lang w:eastAsia="cs-CZ"/>
              </w:rPr>
            </w:pPr>
          </w:p>
        </w:tc>
        <w:tc>
          <w:tcPr>
            <w:tcW w:w="201" w:type="dxa"/>
            <w:shd w:val="clear" w:color="auto" w:fill="auto"/>
            <w:vAlign w:val="center"/>
          </w:tcPr>
          <w:p w14:paraId="696209AA" w14:textId="77777777" w:rsidR="006E3A7F" w:rsidRDefault="006E3A7F">
            <w:pPr>
              <w:suppressAutoHyphens w:val="0"/>
              <w:rPr>
                <w:lang w:eastAsia="cs-CZ"/>
              </w:rPr>
            </w:pPr>
          </w:p>
        </w:tc>
        <w:tc>
          <w:tcPr>
            <w:tcW w:w="6549" w:type="dxa"/>
            <w:shd w:val="clear" w:color="auto" w:fill="auto"/>
            <w:vAlign w:val="bottom"/>
          </w:tcPr>
          <w:p w14:paraId="7119B644" w14:textId="77777777" w:rsidR="006E3A7F" w:rsidRDefault="006E3A7F">
            <w:pPr>
              <w:suppressAutoHyphens w:val="0"/>
              <w:ind w:firstLine="200"/>
              <w:rPr>
                <w:lang w:eastAsia="cs-CZ"/>
              </w:rPr>
            </w:pPr>
          </w:p>
        </w:tc>
        <w:tc>
          <w:tcPr>
            <w:tcW w:w="6547" w:type="dxa"/>
            <w:shd w:val="clear" w:color="auto" w:fill="auto"/>
            <w:vAlign w:val="bottom"/>
          </w:tcPr>
          <w:p w14:paraId="0272440C" w14:textId="77777777" w:rsidR="006E3A7F" w:rsidRDefault="006E3A7F">
            <w:pPr>
              <w:suppressAutoHyphens w:val="0"/>
              <w:ind w:firstLine="200"/>
              <w:rPr>
                <w:lang w:eastAsia="cs-CZ"/>
              </w:rPr>
            </w:pPr>
          </w:p>
        </w:tc>
      </w:tr>
    </w:tbl>
    <w:p w14:paraId="17118EA1" w14:textId="77777777" w:rsidR="006E3A7F" w:rsidRDefault="006E3A7F">
      <w:pPr>
        <w:sectPr w:rsidR="006E3A7F">
          <w:headerReference w:type="default" r:id="rId11"/>
          <w:pgSz w:w="11906" w:h="16838"/>
          <w:pgMar w:top="1418" w:right="1418" w:bottom="1418" w:left="1701" w:header="708" w:footer="0" w:gutter="0"/>
          <w:cols w:space="708"/>
          <w:formProt w:val="0"/>
          <w:docGrid w:linePitch="360" w:charSpace="8192"/>
        </w:sectPr>
      </w:pPr>
    </w:p>
    <w:p w14:paraId="17998398" w14:textId="77777777" w:rsidR="006E3A7F" w:rsidRDefault="00871F80">
      <w:r>
        <w:rPr>
          <w:szCs w:val="20"/>
        </w:rPr>
        <w:lastRenderedPageBreak/>
        <w:t>Obsah:</w:t>
      </w:r>
    </w:p>
    <w:p w14:paraId="775A0E2B" w14:textId="401D2E45" w:rsidR="006E3A7F" w:rsidRDefault="00871F80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</w:pPr>
      <w:r>
        <w:fldChar w:fldCharType="begin"/>
      </w:r>
      <w:r>
        <w:rPr>
          <w:rStyle w:val="Odkaznarejstk"/>
          <w:webHidden/>
        </w:rPr>
        <w:instrText>TOC \z \o "1-9" \h</w:instrText>
      </w:r>
      <w:r>
        <w:rPr>
          <w:rStyle w:val="Odkaznarejstk"/>
        </w:rPr>
        <w:fldChar w:fldCharType="separate"/>
      </w:r>
      <w:r w:rsidR="0076789C">
        <w:fldChar w:fldCharType="begin"/>
      </w:r>
      <w:r w:rsidR="0076789C">
        <w:instrText xml:space="preserve"> HYPERLINK \l "_Toc54879906" \h </w:instrText>
      </w:r>
      <w:r w:rsidR="0076789C">
        <w:fldChar w:fldCharType="separate"/>
      </w:r>
      <w:r>
        <w:rPr>
          <w:rStyle w:val="Odkaznarejstk"/>
          <w:webHidden/>
        </w:rPr>
        <w:t>D.1</w:t>
      </w:r>
      <w:r>
        <w:rPr>
          <w:rStyle w:val="Odkaznarejstk"/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  <w:tab/>
      </w:r>
      <w:r>
        <w:rPr>
          <w:webHidden/>
        </w:rPr>
        <w:fldChar w:fldCharType="begin"/>
      </w:r>
      <w:r>
        <w:rPr>
          <w:webHidden/>
        </w:rPr>
        <w:instrText>PAGEREF _Toc54879906 \h</w:instrText>
      </w:r>
      <w:r>
        <w:rPr>
          <w:webHidden/>
        </w:rPr>
      </w:r>
      <w:r>
        <w:rPr>
          <w:webHidden/>
        </w:rPr>
        <w:fldChar w:fldCharType="separate"/>
      </w:r>
      <w:ins w:id="1" w:author="Cieslar Martin | CHVÁLEK ATELIÉR" w:date="2021-06-29T08:50:00Z">
        <w:r w:rsidR="0076789C">
          <w:rPr>
            <w:noProof/>
            <w:webHidden/>
          </w:rPr>
          <w:t>3</w:t>
        </w:r>
      </w:ins>
      <w:del w:id="2" w:author="Cieslar Martin | CHVÁLEK ATELIÉR" w:date="2021-06-29T08:50:00Z">
        <w:r w:rsidDel="0076789C">
          <w:rPr>
            <w:rStyle w:val="Odkaznarejstk"/>
            <w:noProof/>
          </w:rPr>
          <w:delText>PŘEDMĚT PROJEKTU</w:delText>
        </w:r>
        <w:r w:rsidDel="0076789C">
          <w:rPr>
            <w:rStyle w:val="Odkaznarejstk"/>
            <w:noProof/>
          </w:rPr>
          <w:tab/>
          <w:delText>3</w:delText>
        </w:r>
      </w:del>
      <w:r>
        <w:rPr>
          <w:webHidden/>
        </w:rPr>
        <w:fldChar w:fldCharType="end"/>
      </w:r>
      <w:r w:rsidR="0076789C">
        <w:fldChar w:fldCharType="end"/>
      </w:r>
    </w:p>
    <w:p w14:paraId="54DE916A" w14:textId="1BBFA77F" w:rsidR="006E3A7F" w:rsidRDefault="0076789C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</w:pPr>
      <w:r>
        <w:fldChar w:fldCharType="begin"/>
      </w:r>
      <w:r>
        <w:instrText xml:space="preserve"> HYPERLINK \l "_Toc54879907" \h </w:instrText>
      </w:r>
      <w:r>
        <w:fldChar w:fldCharType="separate"/>
      </w:r>
      <w:r w:rsidR="00871F80">
        <w:rPr>
          <w:rStyle w:val="Odkaznarejstk"/>
          <w:webHidden/>
        </w:rPr>
        <w:t>D.2</w:t>
      </w:r>
      <w:r w:rsidR="00871F80">
        <w:rPr>
          <w:rStyle w:val="Odkaznarejstk"/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  <w:tab/>
      </w:r>
      <w:r w:rsidR="00871F80">
        <w:rPr>
          <w:webHidden/>
        </w:rPr>
        <w:fldChar w:fldCharType="begin"/>
      </w:r>
      <w:r w:rsidR="00871F80">
        <w:rPr>
          <w:webHidden/>
        </w:rPr>
        <w:instrText>PAGEREF _Toc54879907 \h</w:instrText>
      </w:r>
      <w:r w:rsidR="00871F80">
        <w:rPr>
          <w:webHidden/>
        </w:rPr>
      </w:r>
      <w:r w:rsidR="00871F80">
        <w:rPr>
          <w:webHidden/>
        </w:rPr>
        <w:fldChar w:fldCharType="separate"/>
      </w:r>
      <w:ins w:id="3" w:author="Cieslar Martin | CHVÁLEK ATELIÉR" w:date="2021-06-29T08:50:00Z">
        <w:r>
          <w:rPr>
            <w:noProof/>
            <w:webHidden/>
          </w:rPr>
          <w:t>3</w:t>
        </w:r>
      </w:ins>
      <w:del w:id="4" w:author="Cieslar Martin | CHVÁLEK ATELIÉR" w:date="2021-06-29T08:50:00Z">
        <w:r w:rsidR="00871F80" w:rsidDel="0076789C">
          <w:rPr>
            <w:rStyle w:val="Odkaznarejstk"/>
            <w:noProof/>
          </w:rPr>
          <w:delText>POPIS TECHNICKÉHO ŘEŠENÍ</w:delText>
        </w:r>
        <w:r w:rsidR="00871F80" w:rsidDel="0076789C">
          <w:rPr>
            <w:rStyle w:val="Odkaznarejstk"/>
            <w:noProof/>
          </w:rPr>
          <w:tab/>
          <w:delText>3</w:delText>
        </w:r>
      </w:del>
      <w:r w:rsidR="00871F80">
        <w:rPr>
          <w:webHidden/>
        </w:rPr>
        <w:fldChar w:fldCharType="end"/>
      </w:r>
      <w:r>
        <w:fldChar w:fldCharType="end"/>
      </w:r>
    </w:p>
    <w:p w14:paraId="797D6AD8" w14:textId="22896BA3" w:rsidR="006E3A7F" w:rsidRDefault="0076789C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</w:pPr>
      <w:r>
        <w:fldChar w:fldCharType="begin"/>
      </w:r>
      <w:r>
        <w:instrText xml:space="preserve"> HYPERLINK \l "_Toc54879908" \h </w:instrText>
      </w:r>
      <w:r>
        <w:fldChar w:fldCharType="separate"/>
      </w:r>
      <w:r w:rsidR="00871F80">
        <w:rPr>
          <w:rStyle w:val="Odkaznarejstk"/>
          <w:webHidden/>
        </w:rPr>
        <w:t>D.3</w:t>
      </w:r>
      <w:r w:rsidR="00871F80">
        <w:rPr>
          <w:rStyle w:val="Odkaznarejstk"/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  <w:tab/>
      </w:r>
      <w:r w:rsidR="00871F80">
        <w:rPr>
          <w:webHidden/>
        </w:rPr>
        <w:fldChar w:fldCharType="begin"/>
      </w:r>
      <w:r w:rsidR="00871F80">
        <w:rPr>
          <w:webHidden/>
        </w:rPr>
        <w:instrText>PAGEREF _Toc54879908 \h</w:instrText>
      </w:r>
      <w:r w:rsidR="00871F80">
        <w:rPr>
          <w:webHidden/>
        </w:rPr>
      </w:r>
      <w:r w:rsidR="00871F80">
        <w:rPr>
          <w:webHidden/>
        </w:rPr>
        <w:fldChar w:fldCharType="separate"/>
      </w:r>
      <w:ins w:id="5" w:author="Cieslar Martin | CHVÁLEK ATELIÉR" w:date="2021-06-29T08:50:00Z">
        <w:r>
          <w:rPr>
            <w:noProof/>
            <w:webHidden/>
          </w:rPr>
          <w:t>4</w:t>
        </w:r>
      </w:ins>
      <w:del w:id="6" w:author="Cieslar Martin | CHVÁLEK ATELIÉR" w:date="2021-06-29T08:50:00Z">
        <w:r w:rsidR="00871F80" w:rsidDel="0076789C">
          <w:rPr>
            <w:rStyle w:val="Odkaznarejstk"/>
            <w:noProof/>
          </w:rPr>
          <w:delText>TECHNICKÉ ÚDAJE</w:delText>
        </w:r>
        <w:r w:rsidR="00871F80" w:rsidDel="0076789C">
          <w:rPr>
            <w:rStyle w:val="Odkaznarejstk"/>
            <w:noProof/>
          </w:rPr>
          <w:tab/>
          <w:delText>4</w:delText>
        </w:r>
      </w:del>
      <w:r w:rsidR="00871F80">
        <w:rPr>
          <w:webHidden/>
        </w:rPr>
        <w:fldChar w:fldCharType="end"/>
      </w:r>
      <w:r>
        <w:fldChar w:fldCharType="end"/>
      </w:r>
    </w:p>
    <w:p w14:paraId="5B78CA6B" w14:textId="0CF2FE0C" w:rsidR="006E3A7F" w:rsidRDefault="0076789C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</w:pPr>
      <w:r>
        <w:fldChar w:fldCharType="begin"/>
      </w:r>
      <w:r>
        <w:instrText xml:space="preserve"> HYPERLINK \l "_Toc54879909" \h </w:instrText>
      </w:r>
      <w:r>
        <w:fldChar w:fldCharType="separate"/>
      </w:r>
      <w:r w:rsidR="00871F80">
        <w:rPr>
          <w:rStyle w:val="Odkaznarejstk"/>
          <w:webHidden/>
        </w:rPr>
        <w:t>D.4</w:t>
      </w:r>
      <w:r w:rsidR="00871F80">
        <w:rPr>
          <w:rStyle w:val="Odkaznarejstk"/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  <w:tab/>
      </w:r>
      <w:r w:rsidR="00871F80">
        <w:rPr>
          <w:webHidden/>
        </w:rPr>
        <w:fldChar w:fldCharType="begin"/>
      </w:r>
      <w:r w:rsidR="00871F80">
        <w:rPr>
          <w:webHidden/>
        </w:rPr>
        <w:instrText>PAGEREF _Toc54879909 \h</w:instrText>
      </w:r>
      <w:r w:rsidR="00871F80">
        <w:rPr>
          <w:webHidden/>
        </w:rPr>
      </w:r>
      <w:r w:rsidR="00871F80">
        <w:rPr>
          <w:webHidden/>
        </w:rPr>
        <w:fldChar w:fldCharType="separate"/>
      </w:r>
      <w:ins w:id="7" w:author="Cieslar Martin | CHVÁLEK ATELIÉR" w:date="2021-06-29T08:50:00Z">
        <w:r>
          <w:rPr>
            <w:noProof/>
            <w:webHidden/>
          </w:rPr>
          <w:t>5</w:t>
        </w:r>
      </w:ins>
      <w:del w:id="8" w:author="Cieslar Martin | CHVÁLEK ATELIÉR" w:date="2021-06-29T08:50:00Z">
        <w:r w:rsidR="00871F80" w:rsidDel="0076789C">
          <w:rPr>
            <w:rStyle w:val="Odkaznarejstk"/>
            <w:noProof/>
          </w:rPr>
          <w:delText>ZÁVĚR</w:delText>
        </w:r>
        <w:r w:rsidR="00871F80" w:rsidDel="0076789C">
          <w:rPr>
            <w:rStyle w:val="Odkaznarejstk"/>
            <w:noProof/>
          </w:rPr>
          <w:tab/>
          <w:delText>4</w:delText>
        </w:r>
      </w:del>
      <w:r w:rsidR="00871F80">
        <w:rPr>
          <w:webHidden/>
        </w:rPr>
        <w:fldChar w:fldCharType="end"/>
      </w:r>
      <w:r>
        <w:fldChar w:fldCharType="end"/>
      </w:r>
    </w:p>
    <w:p w14:paraId="43FA3EB7" w14:textId="77777777" w:rsidR="006E3A7F" w:rsidRDefault="00871F80">
      <w:pPr>
        <w:rPr>
          <w:lang w:eastAsia="cs-CZ"/>
        </w:rPr>
      </w:pPr>
      <w:r>
        <w:fldChar w:fldCharType="end"/>
      </w:r>
    </w:p>
    <w:p w14:paraId="7244D622" w14:textId="77777777" w:rsidR="006E3A7F" w:rsidRDefault="00871F80">
      <w:pPr>
        <w:rPr>
          <w:lang w:eastAsia="cs-CZ"/>
        </w:rPr>
      </w:pPr>
      <w:r>
        <w:br w:type="page"/>
      </w:r>
    </w:p>
    <w:p w14:paraId="55D7C685" w14:textId="77777777" w:rsidR="006E3A7F" w:rsidRDefault="006E3A7F">
      <w:pPr>
        <w:rPr>
          <w:lang w:eastAsia="cs-CZ"/>
        </w:rPr>
      </w:pPr>
    </w:p>
    <w:p w14:paraId="51E7B302" w14:textId="77777777" w:rsidR="006E3A7F" w:rsidRDefault="00871F80">
      <w:pPr>
        <w:pStyle w:val="Nadpis7"/>
        <w:numPr>
          <w:ilvl w:val="0"/>
          <w:numId w:val="2"/>
        </w:numPr>
        <w:ind w:left="709" w:hanging="709"/>
      </w:pPr>
      <w:bookmarkStart w:id="9" w:name="_Toc54879906"/>
      <w:r>
        <w:t>PŘEDMĚT PROJEKTU</w:t>
      </w:r>
      <w:bookmarkEnd w:id="9"/>
    </w:p>
    <w:p w14:paraId="40CB33A3" w14:textId="77777777" w:rsidR="006E3A7F" w:rsidRDefault="006E3A7F">
      <w:pPr>
        <w:suppressAutoHyphens w:val="0"/>
        <w:spacing w:line="240" w:lineRule="exact"/>
        <w:ind w:firstLine="340"/>
        <w:jc w:val="both"/>
        <w:outlineLvl w:val="1"/>
      </w:pPr>
    </w:p>
    <w:p w14:paraId="6E75E1DD" w14:textId="716C9965" w:rsidR="006E3A7F" w:rsidRDefault="00871F80">
      <w:pPr>
        <w:suppressAutoHyphens w:val="0"/>
        <w:spacing w:line="240" w:lineRule="exact"/>
        <w:ind w:firstLine="340"/>
        <w:jc w:val="both"/>
        <w:outlineLvl w:val="1"/>
      </w:pPr>
      <w:bookmarkStart w:id="10" w:name="_Toc27578429"/>
      <w:r>
        <w:rPr>
          <w:rFonts w:cs="Times New Roman"/>
          <w:lang w:eastAsia="x-none"/>
        </w:rPr>
        <w:t xml:space="preserve">Předmětem této části </w:t>
      </w:r>
      <w:bookmarkEnd w:id="10"/>
      <w:r>
        <w:rPr>
          <w:rFonts w:cs="Times New Roman"/>
          <w:lang w:eastAsia="x-none"/>
        </w:rPr>
        <w:t xml:space="preserve">projektové dokumentace je </w:t>
      </w:r>
      <w:r w:rsidR="00CC5790" w:rsidRPr="00CC5790">
        <w:rPr>
          <w:rFonts w:cs="Times New Roman"/>
          <w:lang w:eastAsia="x-none"/>
        </w:rPr>
        <w:t>silnoproud</w:t>
      </w:r>
      <w:r w:rsidR="00CC5790">
        <w:rPr>
          <w:rFonts w:cs="Times New Roman"/>
          <w:lang w:eastAsia="x-none"/>
        </w:rPr>
        <w:t>á</w:t>
      </w:r>
      <w:r w:rsidR="00CC5790" w:rsidRPr="00CC5790">
        <w:rPr>
          <w:rFonts w:cs="Times New Roman"/>
          <w:lang w:eastAsia="x-none"/>
        </w:rPr>
        <w:t xml:space="preserve"> elektroinstalac</w:t>
      </w:r>
      <w:r w:rsidR="00CC5790">
        <w:rPr>
          <w:rFonts w:cs="Times New Roman"/>
          <w:lang w:eastAsia="x-none"/>
        </w:rPr>
        <w:t>e</w:t>
      </w:r>
      <w:r w:rsidR="00CC5790" w:rsidRPr="00CC5790">
        <w:rPr>
          <w:rFonts w:cs="Times New Roman"/>
          <w:lang w:eastAsia="x-none"/>
        </w:rPr>
        <w:t xml:space="preserve"> včetně rozmístění FV panelů fotovoltaické elektrárny (FVE) na </w:t>
      </w:r>
      <w:r w:rsidR="00D90B5D">
        <w:rPr>
          <w:rFonts w:cs="Times New Roman"/>
          <w:lang w:eastAsia="x-none"/>
        </w:rPr>
        <w:t xml:space="preserve">fasádě </w:t>
      </w:r>
      <w:r w:rsidR="00CC5790" w:rsidRPr="00CC5790">
        <w:rPr>
          <w:rFonts w:cs="Times New Roman"/>
          <w:lang w:eastAsia="x-none"/>
        </w:rPr>
        <w:t xml:space="preserve">objektu </w:t>
      </w:r>
      <w:proofErr w:type="spellStart"/>
      <w:r w:rsidR="00CC5790" w:rsidRPr="00CC5790">
        <w:rPr>
          <w:rFonts w:cs="Times New Roman"/>
          <w:lang w:eastAsia="x-none"/>
        </w:rPr>
        <w:t>CEETe</w:t>
      </w:r>
      <w:proofErr w:type="spellEnd"/>
      <w:r w:rsidR="00CC5790" w:rsidRPr="00CC5790">
        <w:rPr>
          <w:rFonts w:cs="Times New Roman"/>
          <w:lang w:eastAsia="x-none"/>
        </w:rPr>
        <w:t>. Získaná elektrická energie z tohoto FV zdroje bude přes hlavní rozvaděč objektu</w:t>
      </w:r>
      <w:r w:rsidR="00CC5790">
        <w:rPr>
          <w:rFonts w:cs="Times New Roman"/>
          <w:lang w:eastAsia="x-none"/>
        </w:rPr>
        <w:t xml:space="preserve"> RH</w:t>
      </w:r>
      <w:r w:rsidR="00CC5790" w:rsidRPr="00CC5790">
        <w:rPr>
          <w:rFonts w:cs="Times New Roman"/>
          <w:lang w:eastAsia="x-none"/>
        </w:rPr>
        <w:t xml:space="preserve"> dodávána ke spotřebě v objektu </w:t>
      </w:r>
      <w:proofErr w:type="spellStart"/>
      <w:r w:rsidR="00CC5790" w:rsidRPr="00CC5790">
        <w:rPr>
          <w:rFonts w:cs="Times New Roman"/>
          <w:lang w:eastAsia="x-none"/>
        </w:rPr>
        <w:t>CEETe</w:t>
      </w:r>
      <w:proofErr w:type="spellEnd"/>
      <w:r w:rsidR="00CC5790" w:rsidRPr="00CC5790">
        <w:rPr>
          <w:rFonts w:cs="Times New Roman"/>
          <w:lang w:eastAsia="x-none"/>
        </w:rPr>
        <w:t xml:space="preserve"> (případně </w:t>
      </w:r>
      <w:r w:rsidR="00CC5790">
        <w:rPr>
          <w:rFonts w:cs="Times New Roman"/>
          <w:lang w:eastAsia="x-none"/>
        </w:rPr>
        <w:t>do LDS VŠB - TUO</w:t>
      </w:r>
      <w:r w:rsidR="00CC5790" w:rsidRPr="00CC5790">
        <w:rPr>
          <w:rFonts w:cs="Times New Roman"/>
          <w:lang w:eastAsia="x-none"/>
        </w:rPr>
        <w:t>).</w:t>
      </w:r>
      <w:r>
        <w:rPr>
          <w:rFonts w:cs="Times New Roman"/>
          <w:lang w:eastAsia="x-none"/>
        </w:rPr>
        <w:t xml:space="preserve">  </w:t>
      </w:r>
    </w:p>
    <w:p w14:paraId="3B66C7DB" w14:textId="77777777" w:rsidR="006E3A7F" w:rsidRDefault="006E3A7F">
      <w:pPr>
        <w:suppressAutoHyphens w:val="0"/>
        <w:spacing w:line="240" w:lineRule="exact"/>
        <w:ind w:firstLine="340"/>
        <w:jc w:val="both"/>
        <w:outlineLvl w:val="1"/>
        <w:rPr>
          <w:iCs/>
          <w:szCs w:val="20"/>
          <w:highlight w:val="yellow"/>
          <w:lang w:eastAsia="cs-CZ"/>
        </w:rPr>
      </w:pPr>
    </w:p>
    <w:p w14:paraId="710DFE0A" w14:textId="2CF17F59" w:rsidR="006E3A7F" w:rsidRDefault="00871F80">
      <w:pPr>
        <w:pStyle w:val="Nadpis7"/>
        <w:numPr>
          <w:ilvl w:val="0"/>
          <w:numId w:val="2"/>
        </w:numPr>
        <w:ind w:left="709" w:hanging="709"/>
      </w:pPr>
      <w:bookmarkStart w:id="11" w:name="_Toc54879907"/>
      <w:r>
        <w:t>POPIS TECHNICKÉHO ŘEŠENÍ</w:t>
      </w:r>
      <w:bookmarkEnd w:id="11"/>
    </w:p>
    <w:p w14:paraId="0B9D61F2" w14:textId="77777777" w:rsid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626AEB02" w14:textId="72F492C4" w:rsidR="00C27390" w:rsidRDefault="00CC57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 xml:space="preserve">Na </w:t>
      </w:r>
      <w:r w:rsidR="00D90B5D">
        <w:rPr>
          <w:rFonts w:cs="Times New Roman"/>
          <w:lang w:eastAsia="x-none"/>
        </w:rPr>
        <w:t xml:space="preserve">nosné konstrukci fasádního systému </w:t>
      </w:r>
      <w:r w:rsidRPr="002E3390">
        <w:rPr>
          <w:rFonts w:cs="Times New Roman"/>
          <w:lang w:eastAsia="x-none"/>
        </w:rPr>
        <w:t xml:space="preserve">budovy </w:t>
      </w:r>
      <w:proofErr w:type="spellStart"/>
      <w:r w:rsidRPr="002E3390">
        <w:rPr>
          <w:rFonts w:cs="Times New Roman"/>
          <w:lang w:eastAsia="x-none"/>
        </w:rPr>
        <w:t>CEETe</w:t>
      </w:r>
      <w:proofErr w:type="spellEnd"/>
      <w:r w:rsidR="00D90B5D">
        <w:rPr>
          <w:rFonts w:cs="Times New Roman"/>
          <w:lang w:eastAsia="x-none"/>
        </w:rPr>
        <w:t xml:space="preserve"> (PS 02.17.4 – není součástí dodávky FVE) </w:t>
      </w:r>
      <w:r w:rsidRPr="002E3390">
        <w:rPr>
          <w:rFonts w:cs="Times New Roman"/>
          <w:lang w:eastAsia="x-none"/>
        </w:rPr>
        <w:t xml:space="preserve">budou </w:t>
      </w:r>
      <w:r w:rsidR="00C27390">
        <w:rPr>
          <w:rFonts w:cs="Times New Roman"/>
          <w:lang w:eastAsia="x-none"/>
        </w:rPr>
        <w:t xml:space="preserve">umístěny </w:t>
      </w:r>
      <w:proofErr w:type="spellStart"/>
      <w:r w:rsidR="00C27390">
        <w:rPr>
          <w:rFonts w:cs="Times New Roman"/>
          <w:lang w:eastAsia="x-none"/>
        </w:rPr>
        <w:t>fotovoltalické</w:t>
      </w:r>
      <w:proofErr w:type="spellEnd"/>
      <w:r w:rsidR="00C27390">
        <w:rPr>
          <w:rFonts w:cs="Times New Roman"/>
          <w:lang w:eastAsia="x-none"/>
        </w:rPr>
        <w:t xml:space="preserve"> panely. </w:t>
      </w:r>
      <w:r w:rsidR="00C27390" w:rsidRPr="00C27390">
        <w:rPr>
          <w:rFonts w:cs="Times New Roman"/>
          <w:lang w:eastAsia="x-none"/>
        </w:rPr>
        <w:t xml:space="preserve">FV panely jsou osazeny na východní, jižní a západní stranu objektu </w:t>
      </w:r>
      <w:proofErr w:type="spellStart"/>
      <w:r w:rsidR="00C27390" w:rsidRPr="00C27390">
        <w:rPr>
          <w:rFonts w:cs="Times New Roman"/>
          <w:lang w:eastAsia="x-none"/>
        </w:rPr>
        <w:t>CEETe</w:t>
      </w:r>
      <w:proofErr w:type="spellEnd"/>
      <w:r w:rsidR="00C27390" w:rsidRPr="00C27390">
        <w:rPr>
          <w:rFonts w:cs="Times New Roman"/>
          <w:lang w:eastAsia="x-none"/>
        </w:rPr>
        <w:t xml:space="preserve">, kde se předpokládá </w:t>
      </w:r>
      <w:r w:rsidR="00C27390" w:rsidRPr="006E3A9F">
        <w:rPr>
          <w:rFonts w:cs="Times New Roman"/>
          <w:lang w:eastAsia="x-none"/>
          <w:rPrChange w:id="12" w:author="VSB" w:date="2021-06-28T13:54:00Z">
            <w:rPr>
              <w:rFonts w:cs="Times New Roman"/>
              <w:highlight w:val="yellow"/>
              <w:lang w:eastAsia="x-none"/>
            </w:rPr>
          </w:rPrChange>
        </w:rPr>
        <w:t>instalace 1255 ks fotovoltaických</w:t>
      </w:r>
      <w:r w:rsidR="00C27390" w:rsidRPr="00C27390">
        <w:rPr>
          <w:rFonts w:cs="Times New Roman"/>
          <w:lang w:eastAsia="x-none"/>
        </w:rPr>
        <w:t xml:space="preserve"> panelů o výkonu </w:t>
      </w:r>
      <w:ins w:id="13" w:author="VSB" w:date="2021-06-28T13:53:00Z">
        <w:r w:rsidR="006E3A9F">
          <w:rPr>
            <w:rFonts w:cs="Times New Roman"/>
            <w:lang w:eastAsia="x-none"/>
          </w:rPr>
          <w:t xml:space="preserve">minimálně </w:t>
        </w:r>
      </w:ins>
      <w:del w:id="14" w:author="VSB" w:date="2021-06-28T13:53:00Z">
        <w:r w:rsidR="00C27390" w:rsidRPr="00C27390" w:rsidDel="006E3A9F">
          <w:rPr>
            <w:rFonts w:cs="Times New Roman"/>
            <w:lang w:eastAsia="x-none"/>
          </w:rPr>
          <w:delText xml:space="preserve">do </w:delText>
        </w:r>
        <w:r w:rsidR="00C27390" w:rsidRPr="00A258A1" w:rsidDel="006E3A9F">
          <w:rPr>
            <w:rFonts w:cs="Times New Roman"/>
            <w:highlight w:val="yellow"/>
            <w:lang w:eastAsia="x-none"/>
          </w:rPr>
          <w:delText>122,5</w:delText>
        </w:r>
      </w:del>
      <w:ins w:id="15" w:author="VSB" w:date="2021-06-28T13:53:00Z">
        <w:r w:rsidR="006E3A9F">
          <w:rPr>
            <w:rFonts w:cs="Times New Roman"/>
            <w:lang w:eastAsia="x-none"/>
          </w:rPr>
          <w:t>120</w:t>
        </w:r>
      </w:ins>
      <w:r w:rsidR="00C27390" w:rsidRPr="00C27390">
        <w:rPr>
          <w:rFonts w:cs="Times New Roman"/>
          <w:lang w:eastAsia="x-none"/>
        </w:rPr>
        <w:t xml:space="preserve"> </w:t>
      </w:r>
      <w:proofErr w:type="spellStart"/>
      <w:r w:rsidR="00C27390" w:rsidRPr="00C27390">
        <w:rPr>
          <w:rFonts w:cs="Times New Roman"/>
          <w:lang w:eastAsia="x-none"/>
        </w:rPr>
        <w:t>Wp</w:t>
      </w:r>
      <w:proofErr w:type="spellEnd"/>
      <w:r w:rsidR="00C27390" w:rsidRPr="00C27390">
        <w:rPr>
          <w:rFonts w:cs="Times New Roman"/>
          <w:lang w:eastAsia="x-none"/>
        </w:rPr>
        <w:t>. Rozmístění panelů ve fasádě řeší zmíněný provozní soubor PS</w:t>
      </w:r>
      <w:r w:rsidR="00C27390">
        <w:rPr>
          <w:rFonts w:cs="Times New Roman"/>
          <w:lang w:eastAsia="x-none"/>
        </w:rPr>
        <w:t> </w:t>
      </w:r>
      <w:r w:rsidR="00C27390" w:rsidRPr="00C27390">
        <w:rPr>
          <w:rFonts w:cs="Times New Roman"/>
          <w:lang w:eastAsia="x-none"/>
        </w:rPr>
        <w:t>02.17.4, z toho důvodu není rozmístění FV panelů na fasádě součástí dokumentace elektro.</w:t>
      </w:r>
    </w:p>
    <w:p w14:paraId="367658C3" w14:textId="5D6DFAC6" w:rsidR="00C566EE" w:rsidRDefault="00C27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F</w:t>
      </w:r>
      <w:r w:rsidR="00CC5790" w:rsidRPr="002E3390">
        <w:rPr>
          <w:rFonts w:cs="Times New Roman"/>
          <w:lang w:eastAsia="x-none"/>
        </w:rPr>
        <w:t xml:space="preserve">otovoltaické panely, které budou s ohledem na své elektrické parametry, pospojovány do jednotlivých </w:t>
      </w:r>
      <w:proofErr w:type="spellStart"/>
      <w:r w:rsidR="00CC5790" w:rsidRPr="002E3390">
        <w:rPr>
          <w:rFonts w:cs="Times New Roman"/>
          <w:lang w:eastAsia="x-none"/>
        </w:rPr>
        <w:t>stringů</w:t>
      </w:r>
      <w:proofErr w:type="spellEnd"/>
      <w:r w:rsidR="00CC5790" w:rsidRPr="002E3390">
        <w:rPr>
          <w:rFonts w:cs="Times New Roman"/>
          <w:lang w:eastAsia="x-none"/>
        </w:rPr>
        <w:t>, které budou přes MPPT regulátory připojen</w:t>
      </w:r>
      <w:r w:rsidR="00C566EE">
        <w:rPr>
          <w:rFonts w:cs="Times New Roman"/>
          <w:lang w:eastAsia="x-none"/>
        </w:rPr>
        <w:t xml:space="preserve">y na příslušných svorkách DC rozváděče. </w:t>
      </w:r>
    </w:p>
    <w:p w14:paraId="301101AB" w14:textId="4D38F0A5" w:rsidR="00CC5790" w:rsidRPr="002E3390" w:rsidRDefault="00C566EE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BE06BC">
        <w:t>Svorkovnice jednotlivých FV panelů budou propojeny lankovým vodičem s</w:t>
      </w:r>
      <w:r>
        <w:t> </w:t>
      </w:r>
      <w:r w:rsidRPr="00BE06BC">
        <w:t>dvojitou izolací 4mm2</w:t>
      </w:r>
      <w:r>
        <w:t xml:space="preserve"> resp. 6mm2.</w:t>
      </w:r>
      <w:r w:rsidR="00C27390">
        <w:t xml:space="preserve"> </w:t>
      </w:r>
      <w:r w:rsidR="00CC5790" w:rsidRPr="002E3390">
        <w:rPr>
          <w:rFonts w:cs="Times New Roman"/>
          <w:lang w:eastAsia="x-none"/>
        </w:rPr>
        <w:t xml:space="preserve">Počet MPPT regulátorů bude zvolen dle vhodného dispozičního řešení střechy budovy </w:t>
      </w:r>
      <w:proofErr w:type="spellStart"/>
      <w:r w:rsidR="00CC5790" w:rsidRPr="002E3390">
        <w:rPr>
          <w:rFonts w:cs="Times New Roman"/>
          <w:lang w:eastAsia="x-none"/>
        </w:rPr>
        <w:t>CEETe</w:t>
      </w:r>
      <w:proofErr w:type="spellEnd"/>
      <w:r w:rsidR="00CC5790" w:rsidRPr="002E3390">
        <w:rPr>
          <w:rFonts w:cs="Times New Roman"/>
          <w:lang w:eastAsia="x-none"/>
        </w:rPr>
        <w:t xml:space="preserve"> tak, aby nedocházelo k zastínění fotovoltaických panelů.</w:t>
      </w:r>
    </w:p>
    <w:p w14:paraId="4C5C7F53" w14:textId="7961BCC6" w:rsidR="00CC5790" w:rsidRPr="002E3390" w:rsidRDefault="00CC57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 xml:space="preserve">Jednotlivé </w:t>
      </w:r>
      <w:proofErr w:type="spellStart"/>
      <w:r w:rsidRPr="002E3390">
        <w:rPr>
          <w:rFonts w:cs="Times New Roman"/>
          <w:lang w:eastAsia="x-none"/>
        </w:rPr>
        <w:t>stringy</w:t>
      </w:r>
      <w:proofErr w:type="spellEnd"/>
      <w:r w:rsidRPr="002E3390">
        <w:rPr>
          <w:rFonts w:cs="Times New Roman"/>
          <w:lang w:eastAsia="x-none"/>
        </w:rPr>
        <w:t xml:space="preserve"> a panely budou doplněny o zařízení, které umožní monitorování stavu panelů a jejich aktuálního výkonu</w:t>
      </w:r>
      <w:r w:rsidR="00C566EE">
        <w:rPr>
          <w:rFonts w:cs="Times New Roman"/>
          <w:lang w:eastAsia="x-none"/>
        </w:rPr>
        <w:t xml:space="preserve"> (</w:t>
      </w:r>
      <w:proofErr w:type="spellStart"/>
      <w:r w:rsidR="00C566EE">
        <w:rPr>
          <w:rFonts w:cs="Times New Roman"/>
          <w:lang w:eastAsia="x-none"/>
        </w:rPr>
        <w:t>power</w:t>
      </w:r>
      <w:proofErr w:type="spellEnd"/>
      <w:r w:rsidR="00C566EE">
        <w:rPr>
          <w:rFonts w:cs="Times New Roman"/>
          <w:lang w:eastAsia="x-none"/>
        </w:rPr>
        <w:t xml:space="preserve"> </w:t>
      </w:r>
      <w:proofErr w:type="spellStart"/>
      <w:r w:rsidR="00C566EE">
        <w:rPr>
          <w:rFonts w:cs="Times New Roman"/>
          <w:lang w:eastAsia="x-none"/>
        </w:rPr>
        <w:t>optimizery</w:t>
      </w:r>
      <w:proofErr w:type="spellEnd"/>
      <w:r w:rsidR="00C566EE">
        <w:rPr>
          <w:rFonts w:cs="Times New Roman"/>
          <w:lang w:eastAsia="x-none"/>
        </w:rPr>
        <w:t>)</w:t>
      </w:r>
      <w:r w:rsidRPr="002E3390">
        <w:rPr>
          <w:rFonts w:cs="Times New Roman"/>
          <w:lang w:eastAsia="x-none"/>
        </w:rPr>
        <w:t>.</w:t>
      </w:r>
      <w:r w:rsidR="002E3390" w:rsidRPr="002E3390">
        <w:rPr>
          <w:rFonts w:cs="Times New Roman"/>
          <w:lang w:eastAsia="x-none"/>
        </w:rPr>
        <w:t xml:space="preserve"> Počet těchto zařízení bude stanoven dle počtu panelů, které dané zařízení je schopno monitorovat. (Předpokládá se 1 zařízení na 2 panely). </w:t>
      </w:r>
      <w:r w:rsidRPr="002E3390">
        <w:rPr>
          <w:rFonts w:cs="Times New Roman"/>
          <w:lang w:eastAsia="x-none"/>
        </w:rPr>
        <w:t xml:space="preserve">Toto zařízení bude komunikovat pomocí </w:t>
      </w:r>
      <w:proofErr w:type="spellStart"/>
      <w:r w:rsidRPr="002E3390">
        <w:rPr>
          <w:rFonts w:cs="Times New Roman"/>
          <w:lang w:eastAsia="x-none"/>
        </w:rPr>
        <w:t>Modbus</w:t>
      </w:r>
      <w:proofErr w:type="spellEnd"/>
      <w:r w:rsidRPr="002E3390">
        <w:rPr>
          <w:rFonts w:cs="Times New Roman"/>
          <w:lang w:eastAsia="x-none"/>
        </w:rPr>
        <w:t>, případně jiného běžného průmyslového komunikačního protokolu.</w:t>
      </w:r>
    </w:p>
    <w:p w14:paraId="6EA4E417" w14:textId="77777777" w:rsidR="002E3390" w:rsidRDefault="00CC57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 xml:space="preserve">Celkový návrh fotovoltaické elektrárny bude proveden v souladu s PBŘ budovy. </w:t>
      </w:r>
    </w:p>
    <w:p w14:paraId="08B3EEC0" w14:textId="77777777" w:rsidR="002E3390" w:rsidRDefault="002E3390" w:rsidP="002E3390">
      <w:pPr>
        <w:autoSpaceDE w:val="0"/>
        <w:autoSpaceDN w:val="0"/>
        <w:adjustRightInd w:val="0"/>
        <w:jc w:val="both"/>
      </w:pPr>
    </w:p>
    <w:p w14:paraId="47AF5113" w14:textId="12CDEC71" w:rsidR="00CC5790" w:rsidRPr="002E3390" w:rsidRDefault="00CC5790" w:rsidP="002E3390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2F8FBE4B" w14:textId="72E1A038" w:rsidR="00CC5790" w:rsidRDefault="00CC5790" w:rsidP="00CC5790">
      <w:pPr>
        <w:pStyle w:val="Nadpis7"/>
        <w:numPr>
          <w:ilvl w:val="0"/>
          <w:numId w:val="0"/>
        </w:numPr>
      </w:pPr>
      <w:r>
        <w:t>D2.1 Podklady pro zpracování</w:t>
      </w:r>
    </w:p>
    <w:p w14:paraId="42F6A8DF" w14:textId="77777777" w:rsidR="00CC5790" w:rsidRPr="00405B0B" w:rsidRDefault="00CC5790" w:rsidP="00CC5790">
      <w:pPr>
        <w:pStyle w:val="Odstavecseseznamem"/>
        <w:numPr>
          <w:ilvl w:val="0"/>
          <w:numId w:val="4"/>
        </w:numPr>
        <w:suppressAutoHyphens w:val="0"/>
        <w:autoSpaceDE w:val="0"/>
        <w:autoSpaceDN w:val="0"/>
        <w:adjustRightInd w:val="0"/>
        <w:contextualSpacing/>
        <w:jc w:val="both"/>
        <w:rPr>
          <w:szCs w:val="20"/>
        </w:rPr>
      </w:pPr>
      <w:r>
        <w:rPr>
          <w:szCs w:val="20"/>
        </w:rPr>
        <w:t>Požadavky investora</w:t>
      </w:r>
    </w:p>
    <w:p w14:paraId="0BB94536" w14:textId="77777777" w:rsidR="00CC5790" w:rsidRDefault="00CC5790" w:rsidP="00CC5790">
      <w:pPr>
        <w:pStyle w:val="Odstavecseseznamem"/>
        <w:numPr>
          <w:ilvl w:val="0"/>
          <w:numId w:val="4"/>
        </w:numPr>
        <w:suppressAutoHyphens w:val="0"/>
        <w:autoSpaceDE w:val="0"/>
        <w:autoSpaceDN w:val="0"/>
        <w:adjustRightInd w:val="0"/>
        <w:contextualSpacing/>
        <w:rPr>
          <w:szCs w:val="20"/>
        </w:rPr>
      </w:pPr>
      <w:r w:rsidRPr="00405B0B">
        <w:rPr>
          <w:szCs w:val="20"/>
        </w:rPr>
        <w:t>platné ČSN, vyhlášky a směrnice</w:t>
      </w:r>
      <w:r>
        <w:rPr>
          <w:szCs w:val="20"/>
        </w:rPr>
        <w:t>, zejména:</w:t>
      </w:r>
    </w:p>
    <w:p w14:paraId="5DA0E60F" w14:textId="77777777" w:rsidR="00CC5790" w:rsidRDefault="00CC5790" w:rsidP="00CC5790">
      <w:pPr>
        <w:autoSpaceDE w:val="0"/>
        <w:autoSpaceDN w:val="0"/>
        <w:adjustRightInd w:val="0"/>
        <w:rPr>
          <w:szCs w:val="20"/>
        </w:rPr>
      </w:pPr>
    </w:p>
    <w:p w14:paraId="00A6A532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0010 ed.2</w:t>
      </w:r>
      <w:r w:rsidRPr="002C0D13">
        <w:rPr>
          <w:rFonts w:cs="Arial"/>
          <w:color w:val="auto"/>
          <w:sz w:val="22"/>
        </w:rPr>
        <w:tab/>
        <w:t>Elektrická zařízení - Rozdělení a pojmy</w:t>
      </w:r>
    </w:p>
    <w:p w14:paraId="141C172E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0340</w:t>
      </w:r>
      <w:r w:rsidRPr="002C0D13">
        <w:rPr>
          <w:rFonts w:cs="Arial"/>
          <w:color w:val="auto"/>
          <w:sz w:val="22"/>
        </w:rPr>
        <w:tab/>
        <w:t xml:space="preserve">Elektrotechnické předpisy. Ochranné kryty elektrických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zařízení</w:t>
      </w:r>
      <w:r>
        <w:rPr>
          <w:rFonts w:cs="Arial"/>
          <w:color w:val="auto"/>
          <w:sz w:val="22"/>
        </w:rPr>
        <w:t xml:space="preserve"> </w:t>
      </w:r>
      <w:r w:rsidRPr="002C0D13">
        <w:rPr>
          <w:rFonts w:cs="Arial"/>
          <w:color w:val="auto"/>
          <w:sz w:val="22"/>
        </w:rPr>
        <w:t>a</w:t>
      </w:r>
      <w:r w:rsidRPr="002C0D13">
        <w:rPr>
          <w:rFonts w:cs="Arial"/>
          <w:color w:val="auto"/>
          <w:sz w:val="22"/>
        </w:rPr>
        <w:tab/>
        <w:t>předmětů</w:t>
      </w:r>
    </w:p>
    <w:p w14:paraId="14B1F30A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 xml:space="preserve">ČSN 33 0360 </w:t>
      </w:r>
      <w:proofErr w:type="spellStart"/>
      <w:r w:rsidRPr="002C0D13">
        <w:rPr>
          <w:rFonts w:cs="Arial"/>
          <w:color w:val="auto"/>
          <w:sz w:val="22"/>
        </w:rPr>
        <w:t>ed</w:t>
      </w:r>
      <w:proofErr w:type="spellEnd"/>
      <w:r w:rsidRPr="002C0D13">
        <w:rPr>
          <w:rFonts w:cs="Arial"/>
          <w:color w:val="auto"/>
          <w:sz w:val="22"/>
        </w:rPr>
        <w:t>. 2</w:t>
      </w:r>
      <w:r w:rsidRPr="002C0D13">
        <w:rPr>
          <w:rFonts w:cs="Arial"/>
          <w:color w:val="auto"/>
          <w:sz w:val="22"/>
        </w:rPr>
        <w:tab/>
        <w:t xml:space="preserve">Místa připojení ochranných vodičů na elektrických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předmětech</w:t>
      </w:r>
    </w:p>
    <w:p w14:paraId="09C595E0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2000-1 ed.2</w:t>
      </w:r>
      <w:r w:rsidRPr="002C0D13">
        <w:rPr>
          <w:rFonts w:cs="Arial"/>
          <w:color w:val="auto"/>
          <w:sz w:val="22"/>
        </w:rPr>
        <w:tab/>
        <w:t xml:space="preserve">Elektrické instalace nízkého napětí - Část 1: Základní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 xml:space="preserve">hlediska, </w:t>
      </w:r>
      <w:r w:rsidRPr="002C0D13">
        <w:rPr>
          <w:rFonts w:cs="Arial"/>
          <w:color w:val="auto"/>
          <w:sz w:val="22"/>
        </w:rPr>
        <w:tab/>
        <w:t>stanovení základních charakteristik, definice</w:t>
      </w:r>
    </w:p>
    <w:p w14:paraId="7C1355ED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2000-4-41 ed.3</w:t>
      </w:r>
      <w:r w:rsidRPr="002C0D13">
        <w:rPr>
          <w:rFonts w:cs="Arial"/>
          <w:color w:val="auto"/>
          <w:sz w:val="22"/>
        </w:rPr>
        <w:tab/>
        <w:t xml:space="preserve">Elektrické instalace nízkého napětí - Část 4-41: Ochranná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 xml:space="preserve">opatření </w:t>
      </w:r>
      <w:r w:rsidRPr="002C0D13">
        <w:rPr>
          <w:rFonts w:cs="Arial"/>
          <w:color w:val="auto"/>
          <w:sz w:val="22"/>
        </w:rPr>
        <w:tab/>
        <w:t xml:space="preserve">pro zajištění bezpečnosti - Ochrana před úrazem </w:t>
      </w:r>
      <w:r>
        <w:rPr>
          <w:rFonts w:cs="Arial"/>
          <w:color w:val="auto"/>
          <w:sz w:val="22"/>
        </w:rPr>
        <w:tab/>
        <w:t xml:space="preserve">elektrickým </w:t>
      </w:r>
      <w:r w:rsidRPr="002C0D13">
        <w:rPr>
          <w:rFonts w:cs="Arial"/>
          <w:color w:val="auto"/>
          <w:sz w:val="22"/>
        </w:rPr>
        <w:t>proudem</w:t>
      </w:r>
    </w:p>
    <w:p w14:paraId="0CD4595A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2000-4-42 ed.2</w:t>
      </w:r>
      <w:r w:rsidRPr="002C0D13">
        <w:rPr>
          <w:rFonts w:cs="Arial"/>
          <w:color w:val="auto"/>
          <w:sz w:val="22"/>
        </w:rPr>
        <w:tab/>
        <w:t xml:space="preserve">Elektrické instalace nízkého napětí - Část 4-42: Bezpečnost </w:t>
      </w:r>
      <w:r>
        <w:rPr>
          <w:rFonts w:cs="Arial"/>
          <w:color w:val="auto"/>
          <w:sz w:val="22"/>
        </w:rPr>
        <w:tab/>
        <w:t xml:space="preserve">- </w:t>
      </w:r>
      <w:r w:rsidRPr="002C0D13">
        <w:rPr>
          <w:rFonts w:cs="Arial"/>
          <w:color w:val="auto"/>
          <w:sz w:val="22"/>
        </w:rPr>
        <w:t>Ochrana před účinky tepla</w:t>
      </w:r>
    </w:p>
    <w:p w14:paraId="4974914F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2000-4-43 ed.2</w:t>
      </w:r>
      <w:r w:rsidRPr="002C0D13">
        <w:rPr>
          <w:rFonts w:cs="Arial"/>
          <w:color w:val="auto"/>
          <w:sz w:val="22"/>
        </w:rPr>
        <w:tab/>
        <w:t xml:space="preserve">Elektrické instalace nízkého napětí - Část 4-42: Bezpečnost </w:t>
      </w:r>
      <w:r>
        <w:rPr>
          <w:rFonts w:cs="Arial"/>
          <w:color w:val="auto"/>
          <w:sz w:val="22"/>
        </w:rPr>
        <w:tab/>
        <w:t xml:space="preserve">- </w:t>
      </w:r>
      <w:r w:rsidRPr="002C0D13">
        <w:rPr>
          <w:rFonts w:cs="Arial"/>
          <w:color w:val="auto"/>
          <w:sz w:val="22"/>
        </w:rPr>
        <w:t>Ochrana před nadproudy</w:t>
      </w:r>
    </w:p>
    <w:p w14:paraId="17F765B5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2000-4-473</w:t>
      </w:r>
      <w:r w:rsidRPr="002C0D13">
        <w:rPr>
          <w:rFonts w:cs="Arial"/>
          <w:color w:val="auto"/>
          <w:sz w:val="22"/>
        </w:rPr>
        <w:tab/>
        <w:t xml:space="preserve">Elektrotechnické předpisy. Elektrická zařízení. </w:t>
      </w:r>
    </w:p>
    <w:p w14:paraId="09059AB6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ab/>
        <w:t xml:space="preserve">Část 4: Bezpečnost. Kapitola 47: Použití ochranných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opatř</w:t>
      </w:r>
      <w:r>
        <w:rPr>
          <w:rFonts w:cs="Arial"/>
          <w:color w:val="auto"/>
          <w:sz w:val="22"/>
        </w:rPr>
        <w:t xml:space="preserve">ení pro zajištění bezpečnosti. </w:t>
      </w:r>
    </w:p>
    <w:p w14:paraId="370CF64F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lastRenderedPageBreak/>
        <w:tab/>
        <w:t>O</w:t>
      </w:r>
      <w:r w:rsidRPr="002C0D13">
        <w:rPr>
          <w:rFonts w:cs="Arial"/>
          <w:color w:val="auto"/>
          <w:sz w:val="22"/>
        </w:rPr>
        <w:t xml:space="preserve">ddíl 473: Opatření </w:t>
      </w:r>
      <w:r>
        <w:rPr>
          <w:rFonts w:cs="Arial"/>
          <w:color w:val="auto"/>
          <w:sz w:val="22"/>
        </w:rPr>
        <w:t xml:space="preserve">k </w:t>
      </w:r>
      <w:r w:rsidRPr="002C0D13">
        <w:rPr>
          <w:rFonts w:cs="Arial"/>
          <w:color w:val="auto"/>
          <w:sz w:val="22"/>
        </w:rPr>
        <w:t>ochraně proti nadproudům</w:t>
      </w:r>
    </w:p>
    <w:p w14:paraId="07520567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2000-5-51 ed.3</w:t>
      </w:r>
      <w:r w:rsidRPr="002C0D13">
        <w:rPr>
          <w:rFonts w:cs="Arial"/>
          <w:color w:val="auto"/>
          <w:sz w:val="22"/>
        </w:rPr>
        <w:tab/>
        <w:t xml:space="preserve">Elektrické instalace nízkého napětí - Část 5-51: Výběr </w:t>
      </w:r>
    </w:p>
    <w:p w14:paraId="70A5E594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a</w:t>
      </w:r>
      <w:r>
        <w:rPr>
          <w:rFonts w:cs="Arial"/>
          <w:color w:val="auto"/>
          <w:sz w:val="22"/>
        </w:rPr>
        <w:t xml:space="preserve"> stavba </w:t>
      </w:r>
      <w:r w:rsidRPr="002C0D13">
        <w:rPr>
          <w:rFonts w:cs="Arial"/>
          <w:color w:val="auto"/>
          <w:sz w:val="22"/>
        </w:rPr>
        <w:t>elektrických zařízení - Všeobecné předpisy</w:t>
      </w:r>
    </w:p>
    <w:p w14:paraId="27656291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2000-5-52 ed.2</w:t>
      </w:r>
      <w:r w:rsidRPr="002C0D13">
        <w:rPr>
          <w:rFonts w:cs="Arial"/>
          <w:color w:val="auto"/>
          <w:sz w:val="22"/>
        </w:rPr>
        <w:tab/>
        <w:t xml:space="preserve">Elektrické instalace nízkého napětí - Část 5-52: Výběr a </w:t>
      </w:r>
      <w:r>
        <w:rPr>
          <w:rFonts w:cs="Arial"/>
          <w:color w:val="auto"/>
          <w:sz w:val="22"/>
        </w:rPr>
        <w:tab/>
        <w:t xml:space="preserve">stavba </w:t>
      </w:r>
      <w:r w:rsidRPr="002C0D13">
        <w:rPr>
          <w:rFonts w:cs="Arial"/>
          <w:color w:val="auto"/>
          <w:sz w:val="22"/>
        </w:rPr>
        <w:t>elektrických zařízení - Elektrická vedení</w:t>
      </w:r>
    </w:p>
    <w:p w14:paraId="77831BA1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2000-5-54 ed.3</w:t>
      </w:r>
      <w:r w:rsidRPr="002C0D13">
        <w:rPr>
          <w:rFonts w:cs="Arial"/>
          <w:color w:val="auto"/>
          <w:sz w:val="22"/>
        </w:rPr>
        <w:tab/>
        <w:t xml:space="preserve">Elektrické instalace nízkého napětí - Část 5-54: Výběr </w:t>
      </w:r>
    </w:p>
    <w:p w14:paraId="7BC7F036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 xml:space="preserve">a stavba </w:t>
      </w:r>
      <w:r w:rsidRPr="002C0D13">
        <w:rPr>
          <w:rFonts w:cs="Arial"/>
          <w:color w:val="auto"/>
          <w:sz w:val="22"/>
        </w:rPr>
        <w:tab/>
        <w:t>elektrických zařízení</w:t>
      </w:r>
    </w:p>
    <w:p w14:paraId="40574A38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- Uzemnění a ochranné vodiče</w:t>
      </w:r>
    </w:p>
    <w:p w14:paraId="6FC710E5" w14:textId="77777777" w:rsidR="00CC5790" w:rsidRPr="0021437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14370">
        <w:rPr>
          <w:rFonts w:cs="Arial"/>
          <w:color w:val="auto"/>
          <w:sz w:val="22"/>
        </w:rPr>
        <w:t>ČSN 33 2000-7-712 ed.2</w:t>
      </w:r>
      <w:r w:rsidRPr="00214370">
        <w:rPr>
          <w:rFonts w:cs="Arial"/>
          <w:color w:val="auto"/>
          <w:sz w:val="22"/>
        </w:rPr>
        <w:tab/>
        <w:t xml:space="preserve">Elektrické instalace nízkého napětí - Část 7-712: Zařízení </w:t>
      </w:r>
      <w:r w:rsidRPr="00214370">
        <w:rPr>
          <w:rFonts w:cs="Arial"/>
          <w:color w:val="auto"/>
          <w:sz w:val="22"/>
        </w:rPr>
        <w:tab/>
        <w:t xml:space="preserve">jednoúčelová a ve zvláštních objektech </w:t>
      </w:r>
    </w:p>
    <w:p w14:paraId="42E01721" w14:textId="77777777" w:rsidR="00CC5790" w:rsidRPr="0021437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14370">
        <w:rPr>
          <w:rFonts w:cs="Arial"/>
          <w:color w:val="auto"/>
          <w:sz w:val="22"/>
        </w:rPr>
        <w:tab/>
        <w:t>- Fotovoltaické (PV) systémy</w:t>
      </w:r>
    </w:p>
    <w:p w14:paraId="29E4233B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EN 50110-1 ed.3</w:t>
      </w:r>
      <w:r w:rsidRPr="002C0D13">
        <w:rPr>
          <w:rFonts w:cs="Arial"/>
          <w:color w:val="auto"/>
          <w:sz w:val="22"/>
        </w:rPr>
        <w:tab/>
        <w:t>Činnost na elektrických zařízeních</w:t>
      </w:r>
    </w:p>
    <w:p w14:paraId="30286AE5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 xml:space="preserve"> - Část 1: Obecné požadavky</w:t>
      </w:r>
    </w:p>
    <w:p w14:paraId="1999B294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>ČSN EN 50274</w:t>
      </w:r>
      <w:r>
        <w:rPr>
          <w:rFonts w:cs="Arial"/>
          <w:color w:val="auto"/>
          <w:sz w:val="22"/>
        </w:rPr>
        <w:tab/>
        <w:t>Rozva</w:t>
      </w:r>
      <w:r w:rsidRPr="002C0D13">
        <w:rPr>
          <w:rFonts w:cs="Arial"/>
          <w:color w:val="auto"/>
          <w:sz w:val="22"/>
        </w:rPr>
        <w:t xml:space="preserve">děče </w:t>
      </w:r>
      <w:proofErr w:type="spellStart"/>
      <w:r w:rsidRPr="002C0D13">
        <w:rPr>
          <w:rFonts w:cs="Arial"/>
          <w:color w:val="auto"/>
          <w:sz w:val="22"/>
        </w:rPr>
        <w:t>nn</w:t>
      </w:r>
      <w:proofErr w:type="spellEnd"/>
      <w:r w:rsidRPr="002C0D13">
        <w:rPr>
          <w:rFonts w:cs="Arial"/>
          <w:color w:val="auto"/>
          <w:sz w:val="22"/>
        </w:rPr>
        <w:t xml:space="preserve"> - Ochrana před úrazem elektrickým </w:t>
      </w:r>
      <w:r>
        <w:rPr>
          <w:rFonts w:cs="Arial"/>
          <w:color w:val="auto"/>
          <w:sz w:val="22"/>
        </w:rPr>
        <w:tab/>
        <w:t xml:space="preserve">proudem - </w:t>
      </w:r>
      <w:r w:rsidRPr="002C0D13">
        <w:rPr>
          <w:rFonts w:cs="Arial"/>
          <w:color w:val="auto"/>
          <w:sz w:val="22"/>
        </w:rPr>
        <w:t xml:space="preserve">Ochrana před neúmyslným přímým dotykem </w:t>
      </w:r>
      <w:r>
        <w:rPr>
          <w:rFonts w:cs="Arial"/>
          <w:color w:val="auto"/>
          <w:sz w:val="22"/>
        </w:rPr>
        <w:tab/>
        <w:t xml:space="preserve">nebezpečných živých </w:t>
      </w:r>
      <w:r w:rsidRPr="002C0D13">
        <w:rPr>
          <w:rFonts w:cs="Arial"/>
          <w:color w:val="auto"/>
          <w:sz w:val="22"/>
        </w:rPr>
        <w:t>částí</w:t>
      </w:r>
    </w:p>
    <w:p w14:paraId="38649402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EN 60038</w:t>
      </w:r>
      <w:r w:rsidRPr="002C0D13">
        <w:rPr>
          <w:rFonts w:cs="Arial"/>
          <w:color w:val="auto"/>
          <w:sz w:val="22"/>
        </w:rPr>
        <w:tab/>
        <w:t>Jmenovitá napětí CENELEC</w:t>
      </w:r>
    </w:p>
    <w:p w14:paraId="058EEC11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EN 60445 ed.4</w:t>
      </w:r>
      <w:r w:rsidRPr="002C0D13">
        <w:rPr>
          <w:rFonts w:cs="Arial"/>
          <w:color w:val="auto"/>
          <w:sz w:val="22"/>
        </w:rPr>
        <w:tab/>
        <w:t xml:space="preserve">Základní a bezpečnostní zásady pro rozhraní člověk-stroj, </w:t>
      </w:r>
      <w:r>
        <w:rPr>
          <w:rFonts w:cs="Arial"/>
          <w:color w:val="auto"/>
          <w:sz w:val="22"/>
        </w:rPr>
        <w:tab/>
        <w:t xml:space="preserve">značení a </w:t>
      </w:r>
      <w:r w:rsidRPr="002C0D13">
        <w:rPr>
          <w:rFonts w:cs="Arial"/>
          <w:color w:val="auto"/>
          <w:sz w:val="22"/>
        </w:rPr>
        <w:t xml:space="preserve">identifikaci - Identifikace svorek předmětů, konců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vodičů a vodičů</w:t>
      </w:r>
    </w:p>
    <w:p w14:paraId="57030BC3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EN 60529</w:t>
      </w:r>
      <w:r w:rsidRPr="002C0D13">
        <w:rPr>
          <w:rFonts w:cs="Arial"/>
          <w:color w:val="auto"/>
          <w:sz w:val="22"/>
        </w:rPr>
        <w:tab/>
        <w:t>Stupně ochrany krytí (krytí IP kód)</w:t>
      </w:r>
    </w:p>
    <w:p w14:paraId="2AE70B89" w14:textId="77777777" w:rsidR="00CC5790" w:rsidRDefault="00CC5790" w:rsidP="00CC5790">
      <w:pPr>
        <w:tabs>
          <w:tab w:val="left" w:pos="3261"/>
        </w:tabs>
        <w:autoSpaceDE w:val="0"/>
        <w:autoSpaceDN w:val="0"/>
        <w:adjustRightInd w:val="0"/>
        <w:ind w:left="567"/>
        <w:rPr>
          <w:szCs w:val="20"/>
        </w:rPr>
      </w:pPr>
      <w:r>
        <w:rPr>
          <w:szCs w:val="20"/>
        </w:rPr>
        <w:t>ČSN EN 62305-X</w:t>
      </w:r>
      <w:r>
        <w:rPr>
          <w:szCs w:val="20"/>
        </w:rPr>
        <w:tab/>
        <w:t>Soubor norem pro ochranu před bleskem a přepětím</w:t>
      </w:r>
    </w:p>
    <w:p w14:paraId="08326857" w14:textId="77777777" w:rsidR="006E3A7F" w:rsidRDefault="006E3A7F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10D99425" w14:textId="3C2030E8" w:rsidR="006E3A7F" w:rsidRDefault="00871F80">
      <w:pPr>
        <w:pStyle w:val="Nadpis7"/>
        <w:numPr>
          <w:ilvl w:val="0"/>
          <w:numId w:val="2"/>
        </w:numPr>
        <w:ind w:left="709" w:hanging="709"/>
      </w:pPr>
      <w:bookmarkStart w:id="16" w:name="_Toc54879908"/>
      <w:r>
        <w:t>TECHNICKÉ ÚDAJE</w:t>
      </w:r>
      <w:bookmarkEnd w:id="16"/>
    </w:p>
    <w:p w14:paraId="3A00FBFD" w14:textId="5F044DEF" w:rsidR="002E3390" w:rsidRDefault="002E3390" w:rsidP="002E3390">
      <w:pPr>
        <w:pStyle w:val="Nadpis7"/>
        <w:numPr>
          <w:ilvl w:val="0"/>
          <w:numId w:val="0"/>
        </w:numPr>
        <w:ind w:left="709" w:hanging="709"/>
      </w:pPr>
      <w:proofErr w:type="gramStart"/>
      <w:r>
        <w:t>D.3.1  Proudová</w:t>
      </w:r>
      <w:proofErr w:type="gramEnd"/>
      <w:r>
        <w:t xml:space="preserve"> soustava</w:t>
      </w:r>
    </w:p>
    <w:p w14:paraId="1FCF89DB" w14:textId="77777777" w:rsidR="002E3390" w:rsidRPr="002E3390" w:rsidRDefault="002E3390" w:rsidP="002E3390">
      <w:pPr>
        <w:pStyle w:val="Nadpis7"/>
        <w:numPr>
          <w:ilvl w:val="0"/>
          <w:numId w:val="0"/>
        </w:numPr>
        <w:jc w:val="both"/>
        <w:rPr>
          <w:rFonts w:cs="Times New Roman"/>
          <w:b w:val="0"/>
          <w:sz w:val="20"/>
          <w:lang w:eastAsia="x-none"/>
        </w:rPr>
      </w:pPr>
      <w:r w:rsidRPr="002E3390">
        <w:rPr>
          <w:rFonts w:cs="Times New Roman"/>
          <w:b w:val="0"/>
          <w:sz w:val="20"/>
          <w:lang w:eastAsia="x-none"/>
        </w:rPr>
        <w:t>V rámci instalace FV systému budou použity tyto rozvodné sítě a napětí:</w:t>
      </w:r>
    </w:p>
    <w:p w14:paraId="77E8551F" w14:textId="77777777" w:rsidR="002E3390" w:rsidRPr="002E3390" w:rsidRDefault="002E3390" w:rsidP="002E3390">
      <w:pPr>
        <w:pStyle w:val="Nadpis7"/>
        <w:numPr>
          <w:ilvl w:val="0"/>
          <w:numId w:val="0"/>
        </w:numPr>
        <w:jc w:val="both"/>
        <w:rPr>
          <w:rFonts w:cs="Times New Roman"/>
          <w:b w:val="0"/>
          <w:sz w:val="20"/>
          <w:lang w:eastAsia="x-none"/>
        </w:rPr>
      </w:pPr>
      <w:r w:rsidRPr="002E3390">
        <w:rPr>
          <w:rFonts w:cs="Times New Roman"/>
          <w:b w:val="0"/>
          <w:sz w:val="20"/>
          <w:lang w:eastAsia="x-none"/>
        </w:rPr>
        <w:tab/>
        <w:t>2DC 1000V (elektroinstalace FV systému – DC strana)</w:t>
      </w:r>
    </w:p>
    <w:p w14:paraId="432EAAB5" w14:textId="4100AD03" w:rsidR="002E3390" w:rsidRDefault="002E3390" w:rsidP="002E3390">
      <w:pPr>
        <w:pStyle w:val="Nadpis7"/>
        <w:numPr>
          <w:ilvl w:val="0"/>
          <w:numId w:val="0"/>
        </w:numPr>
        <w:ind w:left="709" w:hanging="709"/>
      </w:pPr>
      <w:r>
        <w:t>D.3.2 Ochrana před úrazem el. Proudem dle ČSN 33 2000-4-41 ed.3</w:t>
      </w:r>
    </w:p>
    <w:p w14:paraId="228BDD90" w14:textId="77777777" w:rsidR="002E3390" w:rsidRPr="002E3390" w:rsidRDefault="002E3390" w:rsidP="002E3390">
      <w:pPr>
        <w:pStyle w:val="Nadpis7"/>
        <w:numPr>
          <w:ilvl w:val="0"/>
          <w:numId w:val="9"/>
        </w:numPr>
        <w:jc w:val="both"/>
        <w:rPr>
          <w:rFonts w:cs="Times New Roman"/>
          <w:b w:val="0"/>
          <w:sz w:val="20"/>
          <w:lang w:eastAsia="x-none"/>
        </w:rPr>
      </w:pPr>
      <w:r w:rsidRPr="002E3390">
        <w:rPr>
          <w:rFonts w:cs="Times New Roman"/>
          <w:b w:val="0"/>
          <w:sz w:val="20"/>
          <w:lang w:eastAsia="x-none"/>
        </w:rPr>
        <w:t>Základní ochrana (ochrana před dotykem živých částí):</w:t>
      </w:r>
    </w:p>
    <w:p w14:paraId="6ABFA385" w14:textId="6464A417" w:rsidR="002E3390" w:rsidRPr="002E3390" w:rsidRDefault="002E3390" w:rsidP="002E3390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rPr>
          <w:szCs w:val="20"/>
        </w:rPr>
      </w:pPr>
      <w:r w:rsidRPr="002E3390">
        <w:rPr>
          <w:szCs w:val="20"/>
        </w:rPr>
        <w:t>ochrana izolací</w:t>
      </w:r>
    </w:p>
    <w:p w14:paraId="54F106B9" w14:textId="20987C64" w:rsidR="002E3390" w:rsidRPr="002E3390" w:rsidRDefault="002E3390" w:rsidP="002E3390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rPr>
          <w:szCs w:val="20"/>
        </w:rPr>
      </w:pPr>
      <w:r w:rsidRPr="002E3390">
        <w:rPr>
          <w:szCs w:val="20"/>
        </w:rPr>
        <w:t>ochrana kryty nebo přepážkami</w:t>
      </w:r>
    </w:p>
    <w:p w14:paraId="3D9BC624" w14:textId="77777777" w:rsidR="002E3390" w:rsidRPr="002E3390" w:rsidRDefault="002E3390" w:rsidP="002E3390">
      <w:pPr>
        <w:pStyle w:val="Odstavecseseznamem"/>
        <w:numPr>
          <w:ilvl w:val="0"/>
          <w:numId w:val="9"/>
        </w:numPr>
        <w:suppressAutoHyphens w:val="0"/>
        <w:autoSpaceDE w:val="0"/>
        <w:autoSpaceDN w:val="0"/>
        <w:adjustRightInd w:val="0"/>
        <w:contextualSpacing/>
        <w:rPr>
          <w:szCs w:val="20"/>
        </w:rPr>
      </w:pPr>
      <w:r w:rsidRPr="002E3390">
        <w:rPr>
          <w:szCs w:val="20"/>
        </w:rPr>
        <w:t>Ochrana při poruše:</w:t>
      </w:r>
    </w:p>
    <w:p w14:paraId="1C0D323D" w14:textId="2CAAB418" w:rsidR="002E3390" w:rsidRPr="002E3390" w:rsidRDefault="002E3390" w:rsidP="002E339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0"/>
        </w:rPr>
      </w:pPr>
      <w:r w:rsidRPr="002E3390">
        <w:rPr>
          <w:szCs w:val="20"/>
        </w:rPr>
        <w:t>samočinným odpojením od zdroje</w:t>
      </w:r>
    </w:p>
    <w:p w14:paraId="414D1BDC" w14:textId="2D4C1838" w:rsidR="002E3390" w:rsidRDefault="002E3390" w:rsidP="002E339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0"/>
        </w:rPr>
      </w:pPr>
      <w:r w:rsidRPr="002E3390">
        <w:rPr>
          <w:szCs w:val="20"/>
        </w:rPr>
        <w:t>doplňujícím pospojováním</w:t>
      </w:r>
    </w:p>
    <w:p w14:paraId="5B49F069" w14:textId="725E2400" w:rsidR="002E3390" w:rsidRDefault="002E3390" w:rsidP="002E3390">
      <w:pPr>
        <w:autoSpaceDE w:val="0"/>
        <w:autoSpaceDN w:val="0"/>
        <w:adjustRightInd w:val="0"/>
        <w:rPr>
          <w:szCs w:val="20"/>
        </w:rPr>
      </w:pPr>
    </w:p>
    <w:p w14:paraId="209800E0" w14:textId="6A854DCB" w:rsidR="002E3390" w:rsidRPr="002E3390" w:rsidRDefault="002E3390" w:rsidP="002E3390">
      <w:pPr>
        <w:pStyle w:val="Nadpis7"/>
        <w:numPr>
          <w:ilvl w:val="0"/>
          <w:numId w:val="0"/>
        </w:numPr>
        <w:ind w:left="709" w:hanging="709"/>
      </w:pPr>
      <w:r w:rsidRPr="002E3390">
        <w:t>D3.3. Stanovení vnějších vlivů</w:t>
      </w:r>
    </w:p>
    <w:p w14:paraId="1E0EC97E" w14:textId="77777777" w:rsid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44606B9C" w14:textId="23E18743" w:rsidR="002E3390" w:rsidRP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>Pro jednotlivé místnosti a prostory byly stanoveny vnější vlivy dle ČSN 33 2000-5-51 ed.3. Protokol o určení vnějších vlivů je součástí stavební dokladové dokumentace.</w:t>
      </w:r>
    </w:p>
    <w:p w14:paraId="0A6D95B7" w14:textId="6AB138D1" w:rsidR="002E3390" w:rsidRP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>Stanoveným třídám vnějších vlivů musí odpovídat provedení elektroinstalace dle ČSN 33 2000-4-41 ed.3, ČSN 33 2000-5-51 ed.3 a dalších souvisejících platných českých norem.</w:t>
      </w:r>
    </w:p>
    <w:p w14:paraId="51FA1598" w14:textId="210B0028" w:rsidR="002E3390" w:rsidRDefault="002E3390" w:rsidP="002E3390">
      <w:pPr>
        <w:pStyle w:val="Nadpis7"/>
        <w:numPr>
          <w:ilvl w:val="0"/>
          <w:numId w:val="0"/>
        </w:numPr>
        <w:ind w:left="709" w:hanging="709"/>
      </w:pPr>
      <w:r>
        <w:t>D.3.4 Výkonová bilance</w:t>
      </w:r>
    </w:p>
    <w:p w14:paraId="392B790B" w14:textId="77777777" w:rsidR="002E3390" w:rsidRDefault="002E3390" w:rsidP="002E3390">
      <w:pPr>
        <w:autoSpaceDE w:val="0"/>
        <w:autoSpaceDN w:val="0"/>
        <w:adjustRightInd w:val="0"/>
        <w:rPr>
          <w:b/>
          <w:bCs/>
          <w:u w:val="single"/>
        </w:rPr>
      </w:pPr>
    </w:p>
    <w:p w14:paraId="7590B554" w14:textId="2FDA29E2" w:rsidR="00C27390" w:rsidRPr="000D0BBC" w:rsidRDefault="00C27390" w:rsidP="00C27390">
      <w:pPr>
        <w:autoSpaceDE w:val="0"/>
        <w:autoSpaceDN w:val="0"/>
        <w:adjustRightInd w:val="0"/>
        <w:rPr>
          <w:b/>
          <w:bCs/>
        </w:rPr>
      </w:pPr>
      <w:proofErr w:type="spellStart"/>
      <w:r w:rsidRPr="00BE06BC">
        <w:rPr>
          <w:b/>
          <w:bCs/>
          <w:u w:val="single"/>
        </w:rPr>
        <w:lastRenderedPageBreak/>
        <w:t>Fotofoltaické</w:t>
      </w:r>
      <w:proofErr w:type="spellEnd"/>
      <w:r w:rsidRPr="00BE06BC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amorfní </w:t>
      </w:r>
      <w:r w:rsidRPr="00BE06BC">
        <w:rPr>
          <w:b/>
          <w:bCs/>
          <w:u w:val="single"/>
        </w:rPr>
        <w:t xml:space="preserve">panely o výkonu </w:t>
      </w:r>
      <w:ins w:id="17" w:author="VSB" w:date="2021-06-28T13:36:00Z">
        <w:r w:rsidR="00A258A1">
          <w:rPr>
            <w:b/>
            <w:bCs/>
            <w:u w:val="single"/>
          </w:rPr>
          <w:t xml:space="preserve">minimálně </w:t>
        </w:r>
      </w:ins>
      <w:r>
        <w:rPr>
          <w:b/>
          <w:bCs/>
          <w:u w:val="single"/>
        </w:rPr>
        <w:t>1</w:t>
      </w:r>
      <w:ins w:id="18" w:author="VSB" w:date="2021-06-28T13:36:00Z">
        <w:r w:rsidR="00A258A1">
          <w:rPr>
            <w:b/>
            <w:bCs/>
            <w:u w:val="single"/>
          </w:rPr>
          <w:t>2</w:t>
        </w:r>
      </w:ins>
      <w:del w:id="19" w:author="VSB" w:date="2021-06-28T13:36:00Z">
        <w:r w:rsidDel="00A258A1">
          <w:rPr>
            <w:b/>
            <w:bCs/>
            <w:u w:val="single"/>
          </w:rPr>
          <w:delText>22,5</w:delText>
        </w:r>
      </w:del>
      <w:ins w:id="20" w:author="VSB" w:date="2021-06-28T13:36:00Z">
        <w:r w:rsidR="00A258A1">
          <w:rPr>
            <w:b/>
            <w:bCs/>
            <w:u w:val="single"/>
          </w:rPr>
          <w:t>0</w:t>
        </w:r>
      </w:ins>
      <w:r>
        <w:rPr>
          <w:b/>
          <w:bCs/>
          <w:u w:val="single"/>
        </w:rPr>
        <w:t>Wp</w:t>
      </w:r>
      <w:del w:id="21" w:author="VSB" w:date="2021-06-28T13:36:00Z">
        <w:r w:rsidDel="00A258A1">
          <w:rPr>
            <w:b/>
            <w:bCs/>
            <w:u w:val="single"/>
          </w:rPr>
          <w:delText xml:space="preserve">  </w:delText>
        </w:r>
      </w:del>
      <w:ins w:id="22" w:author="VSB" w:date="2021-06-28T13:36:00Z">
        <w:r w:rsidR="00A258A1">
          <w:rPr>
            <w:b/>
            <w:bCs/>
            <w:u w:val="single"/>
          </w:rPr>
          <w:t xml:space="preserve"> </w:t>
        </w:r>
      </w:ins>
      <w:r>
        <w:rPr>
          <w:b/>
          <w:bCs/>
        </w:rPr>
        <w:t>(</w:t>
      </w:r>
      <w:ins w:id="23" w:author="VSB" w:date="2021-06-28T13:36:00Z">
        <w:r w:rsidR="00A258A1">
          <w:rPr>
            <w:b/>
            <w:bCs/>
          </w:rPr>
          <w:t xml:space="preserve">předpokládá se </w:t>
        </w:r>
      </w:ins>
      <w:r>
        <w:rPr>
          <w:b/>
          <w:bCs/>
        </w:rPr>
        <w:t>1255</w:t>
      </w:r>
      <w:ins w:id="24" w:author="VSB" w:date="2021-06-28T13:41:00Z">
        <w:r w:rsidR="00A258A1">
          <w:rPr>
            <w:b/>
            <w:bCs/>
          </w:rPr>
          <w:t> </w:t>
        </w:r>
      </w:ins>
      <w:r>
        <w:rPr>
          <w:b/>
          <w:bCs/>
        </w:rPr>
        <w:t>ks)</w:t>
      </w:r>
    </w:p>
    <w:p w14:paraId="4B89412A" w14:textId="760352C4" w:rsidR="00C27390" w:rsidRPr="00BE06BC" w:rsidRDefault="00C27390" w:rsidP="00C27390">
      <w:pPr>
        <w:autoSpaceDE w:val="0"/>
        <w:autoSpaceDN w:val="0"/>
        <w:adjustRightInd w:val="0"/>
      </w:pPr>
      <w:r>
        <w:tab/>
        <w:t xml:space="preserve">Maximální výkon </w:t>
      </w:r>
      <w:proofErr w:type="spellStart"/>
      <w:r>
        <w:t>Pmax</w:t>
      </w:r>
      <w:proofErr w:type="spellEnd"/>
      <w:r w:rsidRPr="00BE06BC">
        <w:t xml:space="preserve">: </w:t>
      </w:r>
      <w:ins w:id="25" w:author="VSB" w:date="2021-06-28T13:36:00Z">
        <w:r w:rsidR="00A258A1">
          <w:t xml:space="preserve">minimálně </w:t>
        </w:r>
      </w:ins>
      <w:r>
        <w:t>1</w:t>
      </w:r>
      <w:del w:id="26" w:author="VSB" w:date="2021-06-28T13:36:00Z">
        <w:r w:rsidDel="00A258A1">
          <w:delText>22,5</w:delText>
        </w:r>
      </w:del>
      <w:ins w:id="27" w:author="VSB" w:date="2021-06-28T13:36:00Z">
        <w:r w:rsidR="00A258A1">
          <w:t>20</w:t>
        </w:r>
      </w:ins>
      <w:ins w:id="28" w:author="VSB" w:date="2021-06-28T13:41:00Z">
        <w:r w:rsidR="00A258A1">
          <w:t> </w:t>
        </w:r>
      </w:ins>
      <w:proofErr w:type="spellStart"/>
      <w:r w:rsidRPr="00BE06BC">
        <w:t>Wp</w:t>
      </w:r>
      <w:proofErr w:type="spellEnd"/>
    </w:p>
    <w:p w14:paraId="6B95C697" w14:textId="41412FF5" w:rsidR="00C27390" w:rsidRPr="00BE06BC" w:rsidRDefault="00C27390" w:rsidP="00C27390">
      <w:pPr>
        <w:autoSpaceDE w:val="0"/>
        <w:autoSpaceDN w:val="0"/>
        <w:adjustRightInd w:val="0"/>
      </w:pPr>
      <w:r>
        <w:tab/>
        <w:t xml:space="preserve">Napětí v bodě max. výkonu </w:t>
      </w:r>
      <w:proofErr w:type="spellStart"/>
      <w:r>
        <w:t>Ump</w:t>
      </w:r>
      <w:proofErr w:type="spellEnd"/>
      <w:r w:rsidRPr="00BE06BC">
        <w:t xml:space="preserve">: </w:t>
      </w:r>
      <w:ins w:id="29" w:author="VSB" w:date="2021-06-28T13:36:00Z">
        <w:r w:rsidR="00A258A1">
          <w:t xml:space="preserve">rozsah 65 – 75 </w:t>
        </w:r>
      </w:ins>
      <w:del w:id="30" w:author="VSB" w:date="2021-06-28T13:36:00Z">
        <w:r w:rsidDel="00A258A1">
          <w:delText>71,5</w:delText>
        </w:r>
        <w:r w:rsidRPr="00BE06BC" w:rsidDel="00A258A1">
          <w:delText xml:space="preserve">V </w:delText>
        </w:r>
      </w:del>
      <w:r w:rsidRPr="00BE06BC">
        <w:t>DC (při 25°C)</w:t>
      </w:r>
    </w:p>
    <w:p w14:paraId="6BF082FE" w14:textId="4BAA0386" w:rsidR="00C27390" w:rsidRPr="00BE06BC" w:rsidRDefault="00C27390" w:rsidP="00C27390">
      <w:pPr>
        <w:autoSpaceDE w:val="0"/>
        <w:autoSpaceDN w:val="0"/>
        <w:adjustRightInd w:val="0"/>
      </w:pPr>
      <w:r>
        <w:tab/>
        <w:t xml:space="preserve">Napětí naprázdno </w:t>
      </w:r>
      <w:proofErr w:type="spellStart"/>
      <w:r>
        <w:t>Uoc</w:t>
      </w:r>
      <w:proofErr w:type="spellEnd"/>
      <w:r>
        <w:t xml:space="preserve">: </w:t>
      </w:r>
      <w:del w:id="31" w:author="VSB" w:date="2021-06-28T13:37:00Z">
        <w:r w:rsidDel="00A258A1">
          <w:delText>88,7</w:delText>
        </w:r>
      </w:del>
      <w:ins w:id="32" w:author="VSB" w:date="2021-06-28T13:37:00Z">
        <w:r w:rsidR="00A258A1">
          <w:t xml:space="preserve">85 – 90 </w:t>
        </w:r>
      </w:ins>
      <w:r w:rsidRPr="00BE06BC">
        <w:t>V DC</w:t>
      </w:r>
    </w:p>
    <w:p w14:paraId="04DE3919" w14:textId="716169FC" w:rsidR="00C27390" w:rsidRPr="00BE06BC" w:rsidRDefault="00C27390" w:rsidP="00C27390">
      <w:pPr>
        <w:autoSpaceDE w:val="0"/>
        <w:autoSpaceDN w:val="0"/>
        <w:adjustRightInd w:val="0"/>
      </w:pPr>
      <w:r>
        <w:tab/>
        <w:t xml:space="preserve">Proud v bodě max. výkonu </w:t>
      </w:r>
      <w:proofErr w:type="spellStart"/>
      <w:r>
        <w:t>Imp</w:t>
      </w:r>
      <w:proofErr w:type="spellEnd"/>
      <w:r w:rsidRPr="00BE06BC">
        <w:t xml:space="preserve">: </w:t>
      </w:r>
      <w:ins w:id="33" w:author="VSB" w:date="2021-06-28T13:37:00Z">
        <w:r w:rsidR="00A258A1">
          <w:t xml:space="preserve">rozsah 1,5 – 2,0 </w:t>
        </w:r>
      </w:ins>
      <w:del w:id="34" w:author="VSB" w:date="2021-06-28T13:37:00Z">
        <w:r w:rsidDel="00A258A1">
          <w:delText>1,71</w:delText>
        </w:r>
      </w:del>
      <w:r>
        <w:t>A</w:t>
      </w:r>
      <w:r w:rsidRPr="00BE06BC">
        <w:t xml:space="preserve"> DC (při 25°C)</w:t>
      </w:r>
    </w:p>
    <w:p w14:paraId="5C411A12" w14:textId="5E88CC11" w:rsidR="00C27390" w:rsidRDefault="00C27390" w:rsidP="00C27390">
      <w:pPr>
        <w:autoSpaceDE w:val="0"/>
        <w:autoSpaceDN w:val="0"/>
        <w:adjustRightInd w:val="0"/>
      </w:pPr>
      <w:r>
        <w:tab/>
      </w:r>
      <w:r w:rsidRPr="00BE06BC">
        <w:t>Proud nakrátko</w:t>
      </w:r>
      <w:r>
        <w:t xml:space="preserve"> </w:t>
      </w:r>
      <w:proofErr w:type="spellStart"/>
      <w:r>
        <w:t>Isc</w:t>
      </w:r>
      <w:proofErr w:type="spellEnd"/>
      <w:r>
        <w:t xml:space="preserve">: </w:t>
      </w:r>
      <w:ins w:id="35" w:author="VSB" w:date="2021-06-28T13:37:00Z">
        <w:r w:rsidR="00A258A1">
          <w:t xml:space="preserve">1,5 – 2,0 </w:t>
        </w:r>
      </w:ins>
      <w:del w:id="36" w:author="VSB" w:date="2021-06-28T13:37:00Z">
        <w:r w:rsidDel="00A258A1">
          <w:delText>1,85</w:delText>
        </w:r>
      </w:del>
      <w:r w:rsidRPr="00BE06BC">
        <w:t>A DC</w:t>
      </w:r>
    </w:p>
    <w:p w14:paraId="489201E6" w14:textId="0D37C407" w:rsidR="00C27390" w:rsidRDefault="00C27390" w:rsidP="00C27390">
      <w:pPr>
        <w:autoSpaceDE w:val="0"/>
        <w:autoSpaceDN w:val="0"/>
        <w:adjustRightInd w:val="0"/>
        <w:ind w:firstLine="708"/>
      </w:pPr>
      <w:r>
        <w:t xml:space="preserve">Maximální účinnost panelu: </w:t>
      </w:r>
      <w:ins w:id="37" w:author="VSB" w:date="2021-06-28T13:37:00Z">
        <w:r w:rsidR="00A258A1">
          <w:t xml:space="preserve">minimálně </w:t>
        </w:r>
      </w:ins>
      <w:r>
        <w:t>1</w:t>
      </w:r>
      <w:del w:id="38" w:author="VSB" w:date="2021-06-28T13:37:00Z">
        <w:r w:rsidDel="00A258A1">
          <w:delText>7</w:delText>
        </w:r>
      </w:del>
      <w:ins w:id="39" w:author="VSB" w:date="2021-06-28T13:37:00Z">
        <w:r w:rsidR="00A258A1">
          <w:t>5</w:t>
        </w:r>
      </w:ins>
      <w:r w:rsidDel="005942F2">
        <w:t xml:space="preserve"> </w:t>
      </w:r>
      <w:r w:rsidRPr="00BE06BC">
        <w:t>%</w:t>
      </w:r>
    </w:p>
    <w:p w14:paraId="245FBAD5" w14:textId="77777777" w:rsidR="00C27390" w:rsidRDefault="00C27390" w:rsidP="00C27390">
      <w:pPr>
        <w:autoSpaceDE w:val="0"/>
        <w:autoSpaceDN w:val="0"/>
        <w:adjustRightInd w:val="0"/>
      </w:pPr>
      <w:r>
        <w:tab/>
        <w:t>Krytí: IP67</w:t>
      </w:r>
    </w:p>
    <w:p w14:paraId="078F54E6" w14:textId="77777777" w:rsidR="00C27390" w:rsidRDefault="00C27390" w:rsidP="00C27390">
      <w:pPr>
        <w:autoSpaceDE w:val="0"/>
        <w:autoSpaceDN w:val="0"/>
        <w:adjustRightInd w:val="0"/>
        <w:ind w:firstLine="708"/>
      </w:pPr>
      <w:r>
        <w:t xml:space="preserve">Rozměr: </w:t>
      </w:r>
      <w:r w:rsidRPr="00A258A1">
        <w:t>1200 x 600 mm</w:t>
      </w:r>
      <w:del w:id="40" w:author="VSB" w:date="2021-06-28T13:42:00Z">
        <w:r w:rsidRPr="00A258A1" w:rsidDel="00A258A1">
          <w:rPr>
            <w:highlight w:val="yellow"/>
            <w:rPrChange w:id="41" w:author="VSB" w:date="2021-06-28T13:37:00Z">
              <w:rPr/>
            </w:rPrChange>
          </w:rPr>
          <w:delText xml:space="preserve"> (+5/-0,79 mm) x 6.8mm</w:delText>
        </w:r>
      </w:del>
    </w:p>
    <w:p w14:paraId="20B8B507" w14:textId="77777777" w:rsidR="00C27390" w:rsidRDefault="00C27390" w:rsidP="00C27390">
      <w:pPr>
        <w:autoSpaceDE w:val="0"/>
        <w:autoSpaceDN w:val="0"/>
        <w:adjustRightInd w:val="0"/>
      </w:pPr>
    </w:p>
    <w:p w14:paraId="4A558483" w14:textId="00FF47BA" w:rsidR="002E3390" w:rsidRDefault="00C27390" w:rsidP="002E3390">
      <w:pPr>
        <w:autoSpaceDE w:val="0"/>
        <w:autoSpaceDN w:val="0"/>
        <w:adjustRightInd w:val="0"/>
      </w:pPr>
      <w:r w:rsidRPr="00141E50">
        <w:t>Maximální možný dodávaný výkon</w:t>
      </w:r>
      <w:r>
        <w:t xml:space="preserve"> (proud)</w:t>
      </w:r>
      <w:r w:rsidRPr="00141E50">
        <w:t xml:space="preserve"> do </w:t>
      </w:r>
      <w:r>
        <w:t>střídače</w:t>
      </w:r>
      <w:r w:rsidRPr="00141E50">
        <w:t xml:space="preserve">: </w:t>
      </w:r>
      <w:r>
        <w:t xml:space="preserve">153,737 </w:t>
      </w:r>
      <w:proofErr w:type="spellStart"/>
      <w:r>
        <w:t>kWp</w:t>
      </w:r>
      <w:proofErr w:type="spellEnd"/>
      <w:r>
        <w:t xml:space="preserve">. </w:t>
      </w:r>
      <w:r w:rsidR="002E3390">
        <w:t xml:space="preserve">Alternativně můžou být zvoleny jiné fotovoltaické panely s výkonem nejméně 330 </w:t>
      </w:r>
      <w:proofErr w:type="spellStart"/>
      <w:r w:rsidR="002E3390">
        <w:t>Wp</w:t>
      </w:r>
      <w:proofErr w:type="spellEnd"/>
      <w:ins w:id="42" w:author="VSB" w:date="2021-06-28T13:38:00Z">
        <w:r w:rsidR="00A258A1">
          <w:t>, změna velikosti panelu musí být koordinována mimo jiné s</w:t>
        </w:r>
      </w:ins>
      <w:ins w:id="43" w:author="VSB" w:date="2021-06-28T13:39:00Z">
        <w:r w:rsidR="00A258A1">
          <w:t xml:space="preserve"> PS 02.17.4 – </w:t>
        </w:r>
        <w:proofErr w:type="spellStart"/>
        <w:r w:rsidR="00A258A1">
          <w:t>sloupkopříčková</w:t>
        </w:r>
        <w:proofErr w:type="spellEnd"/>
        <w:r w:rsidR="00A258A1">
          <w:t xml:space="preserve"> fasáda. </w:t>
        </w:r>
      </w:ins>
      <w:del w:id="44" w:author="VSB" w:date="2021-06-28T13:38:00Z">
        <w:r w:rsidR="002E3390" w:rsidDel="00A258A1">
          <w:delText>.</w:delText>
        </w:r>
      </w:del>
    </w:p>
    <w:p w14:paraId="4526CFF8" w14:textId="53CFACD0" w:rsidR="002E3390" w:rsidRDefault="002E3390" w:rsidP="002E3390">
      <w:pPr>
        <w:autoSpaceDE w:val="0"/>
        <w:autoSpaceDN w:val="0"/>
        <w:adjustRightInd w:val="0"/>
      </w:pPr>
    </w:p>
    <w:p w14:paraId="256EB063" w14:textId="679175A8" w:rsidR="002E3390" w:rsidRPr="00141E50" w:rsidRDefault="002E3390" w:rsidP="002E3390">
      <w:pPr>
        <w:pStyle w:val="Nadpis7"/>
        <w:numPr>
          <w:ilvl w:val="0"/>
          <w:numId w:val="0"/>
        </w:numPr>
        <w:ind w:left="709" w:hanging="709"/>
      </w:pPr>
      <w:r>
        <w:t>D.3.5 Měření el. energie</w:t>
      </w:r>
    </w:p>
    <w:p w14:paraId="630E7A5C" w14:textId="036FF40F" w:rsid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 xml:space="preserve">Měření elektrické energie je součástí PS 02.17.3, které je řešeno pomocí </w:t>
      </w:r>
      <w:proofErr w:type="gramStart"/>
      <w:r w:rsidRPr="002E3390">
        <w:rPr>
          <w:rFonts w:cs="Times New Roman"/>
          <w:lang w:eastAsia="x-none"/>
        </w:rPr>
        <w:t>3-fázového</w:t>
      </w:r>
      <w:proofErr w:type="gramEnd"/>
      <w:r w:rsidRPr="002E3390">
        <w:rPr>
          <w:rFonts w:cs="Times New Roman"/>
          <w:lang w:eastAsia="x-none"/>
        </w:rPr>
        <w:t xml:space="preserve"> 4kvadrantových elektroměru s přenosem informací do </w:t>
      </w:r>
      <w:proofErr w:type="spellStart"/>
      <w:r w:rsidRPr="002E3390">
        <w:rPr>
          <w:rFonts w:cs="Times New Roman"/>
          <w:lang w:eastAsia="x-none"/>
        </w:rPr>
        <w:t>MaR</w:t>
      </w:r>
      <w:proofErr w:type="spellEnd"/>
      <w:r>
        <w:rPr>
          <w:rFonts w:cs="Times New Roman"/>
          <w:lang w:eastAsia="x-none"/>
        </w:rPr>
        <w:t xml:space="preserve"> technologií a dále do DCS</w:t>
      </w:r>
      <w:r w:rsidRPr="002E3390">
        <w:rPr>
          <w:rFonts w:cs="Times New Roman"/>
          <w:lang w:eastAsia="x-none"/>
        </w:rPr>
        <w:t xml:space="preserve">. </w:t>
      </w:r>
    </w:p>
    <w:p w14:paraId="66816E42" w14:textId="399D149C" w:rsid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>Na straně fotovoltaických panelů je monitorování stavu a výkonu řešeno pomocí “</w:t>
      </w:r>
      <w:proofErr w:type="spellStart"/>
      <w:r w:rsidRPr="002E3390">
        <w:rPr>
          <w:rFonts w:cs="Times New Roman"/>
          <w:lang w:eastAsia="x-none"/>
        </w:rPr>
        <w:t>power</w:t>
      </w:r>
      <w:proofErr w:type="spellEnd"/>
      <w:r w:rsidRPr="002E3390">
        <w:rPr>
          <w:rFonts w:cs="Times New Roman"/>
          <w:lang w:eastAsia="x-none"/>
        </w:rPr>
        <w:t xml:space="preserve"> </w:t>
      </w:r>
      <w:proofErr w:type="spellStart"/>
      <w:r w:rsidRPr="002E3390">
        <w:rPr>
          <w:rFonts w:cs="Times New Roman"/>
          <w:lang w:eastAsia="x-none"/>
        </w:rPr>
        <w:t>optimizer</w:t>
      </w:r>
      <w:proofErr w:type="spellEnd"/>
      <w:r w:rsidRPr="002E3390">
        <w:rPr>
          <w:rFonts w:cs="Times New Roman"/>
          <w:lang w:eastAsia="x-none"/>
        </w:rPr>
        <w:t xml:space="preserve">“ a to vždy pro dva panely. Tyto informace budou pro systém </w:t>
      </w:r>
      <w:proofErr w:type="spellStart"/>
      <w:r w:rsidRPr="002E3390">
        <w:rPr>
          <w:rFonts w:cs="Times New Roman"/>
          <w:lang w:eastAsia="x-none"/>
        </w:rPr>
        <w:t>MaR</w:t>
      </w:r>
      <w:proofErr w:type="spellEnd"/>
      <w:r>
        <w:rPr>
          <w:rFonts w:cs="Times New Roman"/>
          <w:lang w:eastAsia="x-none"/>
        </w:rPr>
        <w:t xml:space="preserve"> (DCS)</w:t>
      </w:r>
      <w:r w:rsidRPr="002E3390">
        <w:rPr>
          <w:rFonts w:cs="Times New Roman"/>
          <w:lang w:eastAsia="x-none"/>
        </w:rPr>
        <w:t xml:space="preserve"> k dispozici pomocí odpovídajícího rozhraní nebo případně budou komunikovány pomocí střídače.</w:t>
      </w:r>
    </w:p>
    <w:p w14:paraId="65AD4742" w14:textId="3848318B" w:rsidR="002E3390" w:rsidRDefault="002E3390" w:rsidP="002E3390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44A170C5" w14:textId="4760223F" w:rsidR="002E3390" w:rsidRPr="002E3390" w:rsidRDefault="002E3390" w:rsidP="002E3390">
      <w:pPr>
        <w:pStyle w:val="Nadpis7"/>
        <w:numPr>
          <w:ilvl w:val="0"/>
          <w:numId w:val="0"/>
        </w:numPr>
        <w:ind w:left="709" w:hanging="709"/>
      </w:pPr>
      <w:r w:rsidRPr="002E3390">
        <w:t xml:space="preserve">D.3.6 Pospojování </w:t>
      </w:r>
    </w:p>
    <w:p w14:paraId="7107CE25" w14:textId="77777777" w:rsidR="002E3390" w:rsidRP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>Hlavní pospojování je součástí stávající elektroinstalace v objektu. Doplňující pospojování bude provedeno dle ČSN 33 2000-4-41 ed.3 a ČSN 33 2000-5-54 ed.3.</w:t>
      </w:r>
    </w:p>
    <w:p w14:paraId="4E0EB117" w14:textId="77777777" w:rsidR="002E3390" w:rsidRPr="002E3390" w:rsidRDefault="002E3390" w:rsidP="002E3390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6713F796" w14:textId="77777777" w:rsidR="00C566EE" w:rsidRDefault="00C566EE" w:rsidP="00C566EE">
      <w:pPr>
        <w:pStyle w:val="Nadpis7"/>
        <w:numPr>
          <w:ilvl w:val="0"/>
          <w:numId w:val="0"/>
        </w:numPr>
        <w:ind w:left="709" w:hanging="709"/>
      </w:pPr>
      <w:bookmarkStart w:id="45" w:name="_Toc55386951"/>
      <w:r w:rsidRPr="00BE06BC">
        <w:t>3.</w:t>
      </w:r>
      <w:r>
        <w:t>2</w:t>
      </w:r>
      <w:r w:rsidRPr="00BE06BC">
        <w:t xml:space="preserve"> </w:t>
      </w:r>
      <w:r>
        <w:t xml:space="preserve">Ochrana před bleskem, přepětím, </w:t>
      </w:r>
      <w:proofErr w:type="spellStart"/>
      <w:r w:rsidRPr="00BE06BC">
        <w:t>emc</w:t>
      </w:r>
      <w:proofErr w:type="spellEnd"/>
      <w:r w:rsidRPr="00BE06BC">
        <w:t>, pospojování</w:t>
      </w:r>
      <w:bookmarkEnd w:id="45"/>
    </w:p>
    <w:p w14:paraId="040E1F85" w14:textId="77777777" w:rsidR="00C566EE" w:rsidRPr="00C566EE" w:rsidRDefault="00C566EE" w:rsidP="00C566E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566EE">
        <w:rPr>
          <w:rFonts w:cs="Times New Roman"/>
          <w:lang w:eastAsia="x-none"/>
        </w:rPr>
        <w:t>Ochrana před bleskem je součástí dokumentace stavebního objektu a není předmětem tohoto provozního souboru.</w:t>
      </w:r>
    </w:p>
    <w:p w14:paraId="2CDBE59E" w14:textId="77777777" w:rsidR="00C566EE" w:rsidRPr="00C566EE" w:rsidRDefault="00C566EE" w:rsidP="00C566E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566EE">
        <w:rPr>
          <w:rFonts w:cs="Times New Roman"/>
          <w:lang w:eastAsia="x-none"/>
        </w:rPr>
        <w:t>Kovové konstrukce pod FV panely budou připojeny na svorku ochranného  pospojování. Všechny kovové části FVE na střeše (konstrukce, panely) musí být vodivě spojeny.</w:t>
      </w:r>
    </w:p>
    <w:p w14:paraId="0B04B000" w14:textId="77777777" w:rsidR="00C566EE" w:rsidRPr="00C566EE" w:rsidRDefault="00C566EE" w:rsidP="00C566E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566EE">
        <w:rPr>
          <w:rFonts w:cs="Times New Roman"/>
          <w:lang w:eastAsia="x-none"/>
        </w:rPr>
        <w:t>Přepěťové ochrany budou součástí DC rozvaděče, AC rozvaděče, které jsou součástí provozního souboru PS 17.2.3.</w:t>
      </w:r>
    </w:p>
    <w:p w14:paraId="4DE09C0F" w14:textId="77777777" w:rsidR="00C566EE" w:rsidRDefault="00C566EE" w:rsidP="00C566EE">
      <w:pPr>
        <w:autoSpaceDE w:val="0"/>
        <w:autoSpaceDN w:val="0"/>
        <w:adjustRightInd w:val="0"/>
        <w:jc w:val="both"/>
        <w:rPr>
          <w:b/>
          <w:bCs/>
        </w:rPr>
      </w:pPr>
    </w:p>
    <w:p w14:paraId="3CCFBDCC" w14:textId="77777777" w:rsidR="00C566EE" w:rsidRPr="00BE06BC" w:rsidRDefault="00C566EE" w:rsidP="00C566EE">
      <w:pPr>
        <w:pStyle w:val="Nadpis7"/>
        <w:numPr>
          <w:ilvl w:val="0"/>
          <w:numId w:val="0"/>
        </w:numPr>
        <w:ind w:left="709" w:hanging="709"/>
      </w:pPr>
      <w:bookmarkStart w:id="46" w:name="_Toc55386952"/>
      <w:r>
        <w:t>3.3</w:t>
      </w:r>
      <w:r w:rsidRPr="00BE06BC">
        <w:t>. Kabelové rozvody a trasy</w:t>
      </w:r>
      <w:bookmarkEnd w:id="46"/>
    </w:p>
    <w:p w14:paraId="08B1067E" w14:textId="00EAA234" w:rsidR="00C566EE" w:rsidRPr="00C566EE" w:rsidRDefault="00C566EE" w:rsidP="00C566E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566EE">
        <w:rPr>
          <w:rFonts w:cs="Times New Roman"/>
          <w:lang w:eastAsia="x-none"/>
        </w:rPr>
        <w:t>Silnoproudá propojení a kabelové rozvody jsou provedeny měděnými kabely typu SOLAR 4mm2 resp</w:t>
      </w:r>
      <w:r>
        <w:rPr>
          <w:rFonts w:cs="Times New Roman"/>
          <w:lang w:eastAsia="x-none"/>
        </w:rPr>
        <w:t>.</w:t>
      </w:r>
      <w:r w:rsidRPr="00C566EE">
        <w:rPr>
          <w:rFonts w:cs="Times New Roman"/>
          <w:lang w:eastAsia="x-none"/>
        </w:rPr>
        <w:t xml:space="preserve"> 6mm2 nebo obdobnými pro použití FV systémů s odolností proti UV slunečnímu záření. Rovněž vodiče na pospojování, pokud budou s</w:t>
      </w:r>
      <w:r>
        <w:rPr>
          <w:rFonts w:cs="Times New Roman"/>
          <w:lang w:eastAsia="x-none"/>
        </w:rPr>
        <w:t> </w:t>
      </w:r>
      <w:r w:rsidRPr="00C566EE">
        <w:rPr>
          <w:rFonts w:cs="Times New Roman"/>
          <w:lang w:eastAsia="x-none"/>
        </w:rPr>
        <w:t>izolací</w:t>
      </w:r>
      <w:r>
        <w:rPr>
          <w:rFonts w:cs="Times New Roman"/>
          <w:lang w:eastAsia="x-none"/>
        </w:rPr>
        <w:t>,</w:t>
      </w:r>
      <w:r w:rsidRPr="00C566EE">
        <w:rPr>
          <w:rFonts w:cs="Times New Roman"/>
          <w:lang w:eastAsia="x-none"/>
        </w:rPr>
        <w:t xml:space="preserve"> musí tato být odolná vůči UV záření.</w:t>
      </w:r>
    </w:p>
    <w:p w14:paraId="0A52B8EA" w14:textId="77777777" w:rsidR="00C566EE" w:rsidRPr="00C566EE" w:rsidRDefault="00C566EE" w:rsidP="00C566E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566EE">
        <w:rPr>
          <w:rFonts w:cs="Times New Roman"/>
          <w:lang w:eastAsia="x-none"/>
        </w:rPr>
        <w:t>Venkovní kabely jsou svazkovány a uloženy do kovových žlabů, nebo upevněny k nosné konstrukci pro FV panely. Prostupy do budovy nebo mezi jednotlivými podlažími budou utěsněny protipožárními ucpávkami s příslušnou odolností. Veškeré kabelové rozvody musí být bezpečně uloženy vždy s ohledem na konkrétní požadavky daného prostoru.</w:t>
      </w:r>
    </w:p>
    <w:p w14:paraId="021FB93D" w14:textId="77777777" w:rsidR="006E3A7F" w:rsidRDefault="006E3A7F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1611F8DC" w14:textId="77777777" w:rsidR="006E3A7F" w:rsidRDefault="00871F80">
      <w:pPr>
        <w:pStyle w:val="Nadpis7"/>
        <w:numPr>
          <w:ilvl w:val="0"/>
          <w:numId w:val="2"/>
        </w:numPr>
        <w:ind w:left="709" w:hanging="709"/>
      </w:pPr>
      <w:bookmarkStart w:id="47" w:name="_Toc54879909"/>
      <w:r>
        <w:t>ZÁVĚR</w:t>
      </w:r>
      <w:bookmarkEnd w:id="47"/>
    </w:p>
    <w:p w14:paraId="4A84BD08" w14:textId="77777777" w:rsidR="006E3A7F" w:rsidRDefault="006E3A7F">
      <w:pPr>
        <w:suppressAutoHyphens w:val="0"/>
        <w:spacing w:line="240" w:lineRule="exact"/>
        <w:jc w:val="both"/>
        <w:outlineLvl w:val="1"/>
      </w:pPr>
      <w:bookmarkStart w:id="48" w:name="_Hlk27579429"/>
      <w:bookmarkEnd w:id="48"/>
    </w:p>
    <w:p w14:paraId="1B21C41F" w14:textId="77777777" w:rsidR="00C566EE" w:rsidRPr="00C566EE" w:rsidRDefault="00C566EE" w:rsidP="00C566E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566EE">
        <w:rPr>
          <w:rFonts w:cs="Times New Roman"/>
          <w:lang w:eastAsia="x-none"/>
        </w:rPr>
        <w:t>Provedení elektroinstalace a použitý materiál odpovídá platným ČSN. Provedení elektroinstalace a použitý materiál byl navržen a bude realizován v souladu s požadavky příslušných platných ČSN, dále příslušných předpisů a směrnic (PPDS, PNE) provozovatele stávající hlavní distribuční soustavy.</w:t>
      </w:r>
    </w:p>
    <w:p w14:paraId="796D87A4" w14:textId="77777777" w:rsidR="00C566EE" w:rsidRPr="00C566EE" w:rsidRDefault="00C566EE" w:rsidP="00C566E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566EE">
        <w:rPr>
          <w:rFonts w:cs="Times New Roman"/>
          <w:lang w:eastAsia="x-none"/>
        </w:rPr>
        <w:t>Před uvedením do provozu bude provedena výchozí revize a vyhotovena revizní zpráva dle ČSN 33 1500 a ČSN 33 2000-6 ed.2, která bude součástí předání zařízení do trvalého provozu.</w:t>
      </w:r>
    </w:p>
    <w:p w14:paraId="124C4C3B" w14:textId="77777777" w:rsidR="006E3A7F" w:rsidRPr="00C566EE" w:rsidRDefault="006E3A7F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14151D9F" w14:textId="77777777" w:rsidR="006E3A7F" w:rsidRDefault="00871F80">
      <w:pPr>
        <w:suppressAutoHyphens w:val="0"/>
        <w:spacing w:line="240" w:lineRule="exact"/>
        <w:ind w:firstLine="340"/>
        <w:jc w:val="both"/>
        <w:outlineLvl w:val="1"/>
      </w:pPr>
      <w:r>
        <w:rPr>
          <w:rFonts w:cs="Times New Roman"/>
          <w:lang w:eastAsia="x-none"/>
        </w:rPr>
        <w:lastRenderedPageBreak/>
        <w:t xml:space="preserve">Dokumentace je zpracovaná v souladu s platnými právními předpisy, zvláště pak se zákonem č. 183/2006 Sb., o územním plánování a stavebním řádu (stavební zákon) a dále se souvisejícími právními předpisy, jmenovitě vyhláškou č. 268/2009 Sb. o technických požadavcích na stavby. </w:t>
      </w:r>
    </w:p>
    <w:p w14:paraId="35BB59D0" w14:textId="756C9959" w:rsidR="006E3A7F" w:rsidRDefault="006E3A7F">
      <w:pPr>
        <w:ind w:firstLine="708"/>
        <w:jc w:val="both"/>
      </w:pPr>
    </w:p>
    <w:sectPr w:rsidR="006E3A7F">
      <w:headerReference w:type="default" r:id="rId12"/>
      <w:footerReference w:type="default" r:id="rId13"/>
      <w:pgSz w:w="11906" w:h="16838"/>
      <w:pgMar w:top="1418" w:right="1415" w:bottom="1418" w:left="1701" w:header="708" w:footer="902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9C528" w14:textId="77777777" w:rsidR="00856C91" w:rsidRDefault="00856C91">
      <w:r>
        <w:separator/>
      </w:r>
    </w:p>
  </w:endnote>
  <w:endnote w:type="continuationSeparator" w:id="0">
    <w:p w14:paraId="37227FF9" w14:textId="77777777" w:rsidR="00856C91" w:rsidRDefault="00856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1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ohit Devanagar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AF3F" w14:textId="77777777" w:rsidR="006E3A7F" w:rsidRDefault="00871F80">
    <w:pPr>
      <w:pStyle w:val="Zpat"/>
      <w:tabs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2EF0EFA3" w14:textId="49984CB2" w:rsidR="006E3A7F" w:rsidRDefault="00871F80">
    <w:pPr>
      <w:pStyle w:val="Zpat"/>
      <w:pBdr>
        <w:top w:val="single" w:sz="2" w:space="1" w:color="000000"/>
      </w:pBdr>
      <w:tabs>
        <w:tab w:val="right" w:pos="8789"/>
      </w:tabs>
      <w:jc w:val="both"/>
    </w:pPr>
    <w:r>
      <w:rPr>
        <w:sz w:val="18"/>
        <w:szCs w:val="18"/>
      </w:rPr>
      <w:t xml:space="preserve">arch. č.: 20-026-5 / </w:t>
    </w:r>
    <w:r>
      <w:t>02.1</w:t>
    </w:r>
    <w:r w:rsidR="00C566EE">
      <w:t>7</w:t>
    </w:r>
    <w:r w:rsidR="00860DA9">
      <w:t>.02</w:t>
    </w:r>
    <w:r>
      <w:t xml:space="preserve"> </w:t>
    </w:r>
    <w:r>
      <w:rPr>
        <w:lang w:eastAsia="cs-CZ"/>
      </w:rPr>
      <w:t xml:space="preserve">- 01 </w:t>
    </w:r>
    <w:r>
      <w:rPr>
        <w:lang w:eastAsia="cs-CZ"/>
      </w:rPr>
      <w:tab/>
    </w:r>
    <w:r>
      <w:rPr>
        <w:lang w:eastAsia="cs-CZ"/>
      </w:rPr>
      <w:tab/>
    </w: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6E3A9F">
      <w:rPr>
        <w:noProof/>
        <w:sz w:val="18"/>
        <w:szCs w:val="18"/>
      </w:rPr>
      <w:t>5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NUMPAGES</w:instrText>
    </w:r>
    <w:r>
      <w:rPr>
        <w:sz w:val="18"/>
        <w:szCs w:val="18"/>
      </w:rPr>
      <w:fldChar w:fldCharType="separate"/>
    </w:r>
    <w:r w:rsidR="006E3A9F">
      <w:rPr>
        <w:noProof/>
        <w:sz w:val="18"/>
        <w:szCs w:val="18"/>
      </w:rPr>
      <w:t>6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BF507" w14:textId="77777777" w:rsidR="00856C91" w:rsidRDefault="00856C91">
      <w:r>
        <w:separator/>
      </w:r>
    </w:p>
  </w:footnote>
  <w:footnote w:type="continuationSeparator" w:id="0">
    <w:p w14:paraId="582F7384" w14:textId="77777777" w:rsidR="00856C91" w:rsidRDefault="00856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E543" w14:textId="77777777" w:rsidR="006E3A7F" w:rsidRDefault="00871F80">
    <w:pPr>
      <w:pStyle w:val="Zhlav"/>
    </w:pPr>
    <w:r>
      <w:rPr>
        <w:noProof/>
        <w:lang w:val="en-US" w:eastAsia="en-US"/>
      </w:rPr>
      <w:drawing>
        <wp:anchor distT="0" distB="0" distL="133350" distR="123190" simplePos="0" relativeHeight="2" behindDoc="0" locked="0" layoutInCell="1" allowOverlap="1" wp14:anchorId="7AA7C0B1" wp14:editId="10983ABE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0" t="0" r="0" b="0"/>
          <wp:wrapTight wrapText="bothSides">
            <wp:wrapPolygon edited="0">
              <wp:start x="-181" y="0"/>
              <wp:lineTo x="-181" y="20922"/>
              <wp:lineTo x="21662" y="20922"/>
              <wp:lineTo x="21662" y="0"/>
              <wp:lineTo x="-181" y="0"/>
            </wp:wrapPolygon>
          </wp:wrapTight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9168" b="19019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29FDC" w14:textId="77777777" w:rsidR="006E3A7F" w:rsidRDefault="006E3A7F">
    <w:pPr>
      <w:pStyle w:val="Zhlav"/>
      <w:rPr>
        <w:sz w:val="18"/>
        <w:szCs w:val="18"/>
      </w:rPr>
    </w:pPr>
  </w:p>
  <w:p w14:paraId="18FBAC37" w14:textId="77777777" w:rsidR="006E3A7F" w:rsidRDefault="00871F80">
    <w:pPr>
      <w:pStyle w:val="Zhlav"/>
      <w:rPr>
        <w:sz w:val="18"/>
        <w:szCs w:val="18"/>
      </w:rPr>
    </w:pPr>
    <w:r>
      <w:rPr>
        <w:sz w:val="18"/>
        <w:szCs w:val="18"/>
      </w:rPr>
      <w:t>Centrum Energetických a Environmentálních Technologií – Explorer (</w:t>
    </w:r>
    <w:proofErr w:type="spellStart"/>
    <w:r>
      <w:rPr>
        <w:sz w:val="18"/>
        <w:szCs w:val="18"/>
      </w:rPr>
      <w:t>CEETe</w:t>
    </w:r>
    <w:proofErr w:type="spellEnd"/>
    <w:r>
      <w:rPr>
        <w:sz w:val="18"/>
        <w:szCs w:val="18"/>
      </w:rPr>
      <w:t>)</w:t>
    </w:r>
  </w:p>
  <w:p w14:paraId="0A0A8609" w14:textId="77777777" w:rsidR="006E3A7F" w:rsidRDefault="00871F80">
    <w:pPr>
      <w:pStyle w:val="Zhlav"/>
      <w:pBdr>
        <w:bottom w:val="single" w:sz="4" w:space="1" w:color="000000"/>
      </w:pBdr>
      <w:tabs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provádění stavby</w:t>
    </w:r>
  </w:p>
  <w:p w14:paraId="50C4C8C2" w14:textId="77777777" w:rsidR="006E3A7F" w:rsidRDefault="00871F80">
    <w:pPr>
      <w:pStyle w:val="Zhlav"/>
      <w:pBdr>
        <w:bottom w:val="single" w:sz="4" w:space="1" w:color="000000"/>
      </w:pBdr>
      <w:tabs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28568AE0" w14:textId="77777777" w:rsidR="006E3A7F" w:rsidRDefault="006E3A7F">
    <w:pPr>
      <w:pStyle w:val="Zhlav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C757D"/>
    <w:multiLevelType w:val="hybridMultilevel"/>
    <w:tmpl w:val="07EC35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947EC"/>
    <w:multiLevelType w:val="hybridMultilevel"/>
    <w:tmpl w:val="3B688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65C05"/>
    <w:multiLevelType w:val="hybridMultilevel"/>
    <w:tmpl w:val="E3AE0A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25565C"/>
    <w:multiLevelType w:val="multilevel"/>
    <w:tmpl w:val="83142276"/>
    <w:lvl w:ilvl="0">
      <w:start w:val="1"/>
      <w:numFmt w:val="decimal"/>
      <w:lvlText w:val="D.%1"/>
      <w:lvlJc w:val="left"/>
      <w:pPr>
        <w:ind w:left="360" w:hanging="360"/>
      </w:pPr>
    </w:lvl>
    <w:lvl w:ilvl="1">
      <w:start w:val="1"/>
      <w:numFmt w:val="decimal"/>
      <w:lvlText w:val="D.%1.%2"/>
      <w:lvlJc w:val="left"/>
      <w:pPr>
        <w:ind w:left="720" w:hanging="720"/>
      </w:pPr>
    </w:lvl>
    <w:lvl w:ilvl="2">
      <w:start w:val="1"/>
      <w:numFmt w:val="decimal"/>
      <w:lvlText w:val="D.%1.%2.%3"/>
      <w:lvlJc w:val="left"/>
      <w:pPr>
        <w:ind w:left="720" w:hanging="72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0565A0D"/>
    <w:multiLevelType w:val="hybridMultilevel"/>
    <w:tmpl w:val="D362E7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41A59"/>
    <w:multiLevelType w:val="multilevel"/>
    <w:tmpl w:val="11AC41D8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b/>
        <w:i w:val="0"/>
        <w:sz w:val="32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91D2490"/>
    <w:multiLevelType w:val="multilevel"/>
    <w:tmpl w:val="BC98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4A415A91"/>
    <w:multiLevelType w:val="hybridMultilevel"/>
    <w:tmpl w:val="07EEB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9BAF94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F2F05"/>
    <w:multiLevelType w:val="hybridMultilevel"/>
    <w:tmpl w:val="12A8221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AB7F2C"/>
    <w:multiLevelType w:val="hybridMultilevel"/>
    <w:tmpl w:val="1778A3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5"/>
  </w:num>
  <w:num w:numId="7">
    <w:abstractNumId w:val="1"/>
  </w:num>
  <w:num w:numId="8">
    <w:abstractNumId w:val="5"/>
  </w:num>
  <w:num w:numId="9">
    <w:abstractNumId w:val="7"/>
  </w:num>
  <w:num w:numId="10">
    <w:abstractNumId w:val="8"/>
  </w:num>
  <w:num w:numId="11">
    <w:abstractNumId w:val="9"/>
  </w:num>
  <w:num w:numId="12">
    <w:abstractNumId w:val="0"/>
  </w:num>
  <w:num w:numId="13">
    <w:abstractNumId w:val="2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ieslar Martin | CHVÁLEK ATELIÉR">
    <w15:presenceInfo w15:providerId="AD" w15:userId="S::cieslar@chvalekatelier.cz::b59aa08b-105b-417b-85d5-d07b82e761b9"/>
  </w15:person>
  <w15:person w15:author="VSB">
    <w15:presenceInfo w15:providerId="None" w15:userId="VS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A7F"/>
    <w:rsid w:val="0018517D"/>
    <w:rsid w:val="002E3390"/>
    <w:rsid w:val="006E3A7F"/>
    <w:rsid w:val="006E3A9F"/>
    <w:rsid w:val="0076789C"/>
    <w:rsid w:val="00856C91"/>
    <w:rsid w:val="00860DA9"/>
    <w:rsid w:val="00871F80"/>
    <w:rsid w:val="009C4824"/>
    <w:rsid w:val="00A258A1"/>
    <w:rsid w:val="00C27390"/>
    <w:rsid w:val="00C566EE"/>
    <w:rsid w:val="00CC5790"/>
    <w:rsid w:val="00D90B5D"/>
    <w:rsid w:val="00DD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6F411"/>
  <w15:docId w15:val="{A95BE885-5C0A-43E4-A43E-58B9B1068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</w:pPr>
    <w:rPr>
      <w:rFonts w:ascii="Arial" w:eastAsia="Times New Roman" w:hAnsi="Arial" w:cs="Arial"/>
      <w:lang w:eastAsia="ar-SA"/>
    </w:rPr>
  </w:style>
  <w:style w:type="paragraph" w:styleId="Nadpis1">
    <w:name w:val="heading 1"/>
    <w:basedOn w:val="Nadpis"/>
    <w:link w:val="Nadpis1Char"/>
    <w:autoRedefine/>
    <w:qFormat/>
    <w:rsid w:val="008A29C0"/>
    <w:pPr>
      <w:keepLines/>
      <w:suppressAutoHyphens w:val="0"/>
      <w:spacing w:after="240"/>
      <w:ind w:left="360" w:hanging="360"/>
      <w:jc w:val="both"/>
      <w:outlineLvl w:val="0"/>
    </w:pPr>
    <w:rPr>
      <w:b/>
      <w:bCs/>
      <w:kern w:val="2"/>
      <w:sz w:val="32"/>
      <w:szCs w:val="32"/>
    </w:rPr>
  </w:style>
  <w:style w:type="paragraph" w:styleId="Nadpis2">
    <w:name w:val="heading 2"/>
    <w:basedOn w:val="Nadpis1"/>
    <w:link w:val="Nadpis2Char"/>
    <w:autoRedefine/>
    <w:qFormat/>
    <w:rsid w:val="008A29C0"/>
    <w:pPr>
      <w:spacing w:before="120" w:after="120"/>
      <w:ind w:left="0" w:firstLine="0"/>
      <w:outlineLvl w:val="1"/>
    </w:pPr>
    <w:rPr>
      <w:sz w:val="20"/>
      <w:szCs w:val="20"/>
    </w:rPr>
  </w:style>
  <w:style w:type="paragraph" w:styleId="Nadpis3">
    <w:name w:val="heading 3"/>
    <w:basedOn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qFormat/>
    <w:rsid w:val="008A29C0"/>
    <w:pPr>
      <w:spacing w:before="240" w:after="60"/>
      <w:ind w:left="360" w:hanging="360"/>
      <w:outlineLvl w:val="5"/>
    </w:pPr>
    <w:rPr>
      <w:b/>
      <w:bCs/>
    </w:rPr>
  </w:style>
  <w:style w:type="paragraph" w:styleId="Nadpis7">
    <w:name w:val="heading 7"/>
    <w:basedOn w:val="Normln"/>
    <w:link w:val="Nadpis7Char"/>
    <w:qFormat/>
    <w:rsid w:val="001647F9"/>
    <w:pPr>
      <w:widowControl w:val="0"/>
      <w:numPr>
        <w:numId w:val="1"/>
      </w:numPr>
      <w:spacing w:before="240"/>
      <w:outlineLvl w:val="6"/>
    </w:pPr>
    <w:rPr>
      <w:b/>
      <w:sz w:val="24"/>
      <w:lang w:eastAsia="cs-CZ"/>
    </w:rPr>
  </w:style>
  <w:style w:type="paragraph" w:styleId="Nadpis8">
    <w:name w:val="heading 8"/>
    <w:basedOn w:val="Normln"/>
    <w:link w:val="Nadpis8Char"/>
    <w:qFormat/>
    <w:rsid w:val="001647F9"/>
    <w:pPr>
      <w:keepNext/>
      <w:widowControl w:val="0"/>
      <w:numPr>
        <w:ilvl w:val="1"/>
        <w:numId w:val="1"/>
      </w:numPr>
      <w:tabs>
        <w:tab w:val="left" w:pos="0"/>
      </w:tabs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8A29C0"/>
    <w:rPr>
      <w:rFonts w:ascii="Arial" w:eastAsia="Lucida Sans Unicode" w:hAnsi="Arial" w:cs="Tahoma"/>
      <w:b/>
      <w:bCs/>
      <w:kern w:val="2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qFormat/>
    <w:rsid w:val="008A29C0"/>
    <w:rPr>
      <w:rFonts w:ascii="Arial" w:eastAsia="Lucida Sans Unicode" w:hAnsi="Arial" w:cs="Tahoma"/>
      <w:b/>
      <w:bCs/>
      <w:kern w:val="2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qFormat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qFormat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qFormat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qFormat/>
    <w:rsid w:val="008A29C0"/>
    <w:rPr>
      <w:rFonts w:ascii="Arial" w:eastAsia="Times New Roman" w:hAnsi="Arial" w:cs="Arial"/>
      <w:b/>
      <w:bCs/>
      <w:lang w:eastAsia="ar-SA"/>
    </w:rPr>
  </w:style>
  <w:style w:type="character" w:customStyle="1" w:styleId="Nadpis7Char">
    <w:name w:val="Nadpis 7 Char"/>
    <w:basedOn w:val="Standardnpsmoodstavce"/>
    <w:link w:val="Nadpis7"/>
    <w:qFormat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qFormat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qFormat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qFormat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qFormat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qFormat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qFormat/>
    <w:rsid w:val="008A29C0"/>
    <w:rPr>
      <w:rFonts w:ascii="Wingdings" w:hAnsi="Wingdings"/>
    </w:rPr>
  </w:style>
  <w:style w:type="character" w:customStyle="1" w:styleId="WW8Num10z1">
    <w:name w:val="WW8Num10z1"/>
    <w:uiPriority w:val="99"/>
    <w:qFormat/>
    <w:rsid w:val="008A29C0"/>
    <w:rPr>
      <w:rFonts w:ascii="Courier New" w:hAnsi="Courier New"/>
    </w:rPr>
  </w:style>
  <w:style w:type="character" w:customStyle="1" w:styleId="WW8Num10z3">
    <w:name w:val="WW8Num10z3"/>
    <w:uiPriority w:val="99"/>
    <w:qFormat/>
    <w:rsid w:val="008A29C0"/>
    <w:rPr>
      <w:rFonts w:ascii="Symbol" w:hAnsi="Symbol"/>
    </w:rPr>
  </w:style>
  <w:style w:type="character" w:customStyle="1" w:styleId="WW8Num12z0">
    <w:name w:val="WW8Num12z0"/>
    <w:uiPriority w:val="99"/>
    <w:qFormat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qFormat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qFormat/>
    <w:rsid w:val="008A29C0"/>
    <w:rPr>
      <w:rFonts w:ascii="Wingdings" w:hAnsi="Wingdings"/>
    </w:rPr>
  </w:style>
  <w:style w:type="character" w:customStyle="1" w:styleId="WW8Num12z3">
    <w:name w:val="WW8Num12z3"/>
    <w:uiPriority w:val="99"/>
    <w:qFormat/>
    <w:rsid w:val="008A29C0"/>
    <w:rPr>
      <w:rFonts w:ascii="Symbol" w:hAnsi="Symbol"/>
    </w:rPr>
  </w:style>
  <w:style w:type="character" w:customStyle="1" w:styleId="WW8Num15z0">
    <w:name w:val="WW8Num15z0"/>
    <w:uiPriority w:val="99"/>
    <w:qFormat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qFormat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qFormat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qFormat/>
    <w:rsid w:val="008A29C0"/>
    <w:rPr>
      <w:rFonts w:ascii="Wingdings" w:hAnsi="Wingdings"/>
    </w:rPr>
  </w:style>
  <w:style w:type="character" w:customStyle="1" w:styleId="WW8Num17z3">
    <w:name w:val="WW8Num17z3"/>
    <w:uiPriority w:val="99"/>
    <w:qFormat/>
    <w:rsid w:val="008A29C0"/>
    <w:rPr>
      <w:rFonts w:ascii="Symbol" w:hAnsi="Symbol"/>
    </w:rPr>
  </w:style>
  <w:style w:type="character" w:customStyle="1" w:styleId="WW8Num19z0">
    <w:name w:val="WW8Num19z0"/>
    <w:uiPriority w:val="99"/>
    <w:qFormat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qFormat/>
    <w:rsid w:val="008A29C0"/>
  </w:style>
  <w:style w:type="character" w:customStyle="1" w:styleId="termoChar1">
    <w:name w:val="termo Char1"/>
    <w:uiPriority w:val="99"/>
    <w:qFormat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qFormat/>
    <w:rsid w:val="008A29C0"/>
  </w:style>
  <w:style w:type="character" w:customStyle="1" w:styleId="Internetovodkaz">
    <w:name w:val="Internetový odkaz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qFormat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qFormat/>
    <w:rsid w:val="008A29C0"/>
  </w:style>
  <w:style w:type="character" w:customStyle="1" w:styleId="StudieChar">
    <w:name w:val="Studie Char"/>
    <w:uiPriority w:val="99"/>
    <w:qFormat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qFormat/>
    <w:rsid w:val="008A29C0"/>
  </w:style>
  <w:style w:type="character" w:styleId="PromnnHTML">
    <w:name w:val="HTML Variable"/>
    <w:uiPriority w:val="99"/>
    <w:qFormat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qFormat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qFormat/>
    <w:rsid w:val="008A29C0"/>
    <w:rPr>
      <w:rFonts w:ascii="Tms Rmn" w:hAnsi="Tms Rmn"/>
      <w:color w:val="000000"/>
      <w:sz w:val="24"/>
      <w:lang w:val="cs-CZ" w:eastAsia="ar-SA" w:bidi="ar-SA"/>
    </w:rPr>
  </w:style>
  <w:style w:type="character" w:customStyle="1" w:styleId="TPOOdstavecChar">
    <w:name w:val="TPO Odstavec Char"/>
    <w:basedOn w:val="Standardnpsmoodstavce"/>
    <w:link w:val="TPOOdstavec"/>
    <w:qFormat/>
    <w:rsid w:val="008A29C0"/>
    <w:rPr>
      <w:rFonts w:ascii="Arial" w:eastAsia="Times New Roman" w:hAnsi="Arial" w:cs="Arial"/>
      <w:sz w:val="24"/>
      <w:lang w:eastAsia="ar-SA"/>
    </w:rPr>
  </w:style>
  <w:style w:type="character" w:customStyle="1" w:styleId="ZhlavChar">
    <w:name w:val="Záhlaví Char"/>
    <w:basedOn w:val="Standardnpsmoodstavce"/>
    <w:link w:val="Zhlav"/>
    <w:qFormat/>
    <w:rsid w:val="008A29C0"/>
    <w:rPr>
      <w:rFonts w:ascii="Arial" w:eastAsia="Times New Roman" w:hAnsi="Arial" w:cs="Times New Roman"/>
      <w:sz w:val="20"/>
      <w:lang w:eastAsia="ar-SA"/>
    </w:rPr>
  </w:style>
  <w:style w:type="character" w:customStyle="1" w:styleId="ZpatChar">
    <w:name w:val="Zápatí Char"/>
    <w:basedOn w:val="Standardnpsmoodstavce"/>
    <w:link w:val="Zpat"/>
    <w:qFormat/>
    <w:rsid w:val="008A29C0"/>
    <w:rPr>
      <w:rFonts w:ascii="Arial" w:eastAsia="Times New Roman" w:hAnsi="Arial" w:cs="Arial"/>
      <w:sz w:val="20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qFormat/>
    <w:rsid w:val="008A29C0"/>
    <w:rPr>
      <w:rFonts w:ascii="Arial" w:eastAsia="Times New Roman" w:hAnsi="Arial" w:cs="Arial"/>
      <w:sz w:val="24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qFormat/>
    <w:rsid w:val="008A29C0"/>
    <w:rPr>
      <w:rFonts w:ascii="Times New Roman" w:eastAsia="Times New Roman" w:hAnsi="Times New Roman" w:cs="Arial"/>
      <w:sz w:val="20"/>
      <w:lang w:eastAsia="ar-SA"/>
    </w:rPr>
  </w:style>
  <w:style w:type="character" w:customStyle="1" w:styleId="PodpisChar">
    <w:name w:val="Podpis Char"/>
    <w:basedOn w:val="Standardnpsmoodstavce"/>
    <w:link w:val="Podpis"/>
    <w:uiPriority w:val="99"/>
    <w:qFormat/>
    <w:rsid w:val="008A29C0"/>
    <w:rPr>
      <w:rFonts w:ascii="Arial" w:eastAsia="Times New Roman" w:hAnsi="Arial" w:cs="Arial"/>
      <w:sz w:val="20"/>
      <w:lang w:eastAsia="ar-SA"/>
    </w:rPr>
  </w:style>
  <w:style w:type="character" w:customStyle="1" w:styleId="TextbublinyChar">
    <w:name w:val="Text bubliny Char"/>
    <w:basedOn w:val="Standardnpsmoodstavce"/>
    <w:link w:val="Textbubliny"/>
    <w:qFormat/>
    <w:rsid w:val="008A29C0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Zkladntext3Char">
    <w:name w:val="Základní text 3 Char"/>
    <w:basedOn w:val="Standardnpsmoodstavce"/>
    <w:link w:val="Zkladntext3"/>
    <w:qFormat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character" w:customStyle="1" w:styleId="NzevChar">
    <w:name w:val="Název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character" w:customStyle="1" w:styleId="Zkladntext2Char">
    <w:name w:val="Základní text 2 Char"/>
    <w:basedOn w:val="Standardnpsmoodstavce"/>
    <w:link w:val="Zkladntext2"/>
    <w:qFormat/>
    <w:rsid w:val="008A29C0"/>
    <w:rPr>
      <w:rFonts w:ascii="Arial" w:eastAsia="Times New Roman" w:hAnsi="Arial" w:cs="Times New Roman"/>
      <w:sz w:val="20"/>
      <w:lang w:eastAsia="ar-SA"/>
    </w:rPr>
  </w:style>
  <w:style w:type="character" w:customStyle="1" w:styleId="PodnadpisChar">
    <w:name w:val="Podnadpis Char"/>
    <w:basedOn w:val="Standardnpsmoodstavce"/>
    <w:link w:val="Podnadpis"/>
    <w:qFormat/>
    <w:rsid w:val="008A29C0"/>
    <w:rPr>
      <w:rFonts w:ascii="Arial" w:eastAsia="Lucida Sans Unicode" w:hAnsi="Arial" w:cs="Tahoma"/>
      <w:b/>
      <w:bCs/>
      <w:kern w:val="2"/>
      <w:sz w:val="32"/>
      <w:szCs w:val="32"/>
      <w:lang w:eastAsia="ar-SA"/>
    </w:rPr>
  </w:style>
  <w:style w:type="character" w:styleId="Zdraznn">
    <w:name w:val="Emphasis"/>
    <w:qFormat/>
    <w:rsid w:val="008A29C0"/>
    <w:rPr>
      <w:i/>
      <w:iCs/>
    </w:rPr>
  </w:style>
  <w:style w:type="character" w:customStyle="1" w:styleId="CharChar1">
    <w:name w:val="Char Char1"/>
    <w:uiPriority w:val="99"/>
    <w:qFormat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qFormat/>
    <w:rsid w:val="008A29C0"/>
    <w:rPr>
      <w:rFonts w:ascii="Courier New" w:hAnsi="Courier New" w:cs="Times New Roman"/>
      <w:color w:val="008000"/>
    </w:rPr>
  </w:style>
  <w:style w:type="character" w:customStyle="1" w:styleId="Kapitola2">
    <w:name w:val="Kapitola_2"/>
    <w:qFormat/>
    <w:rsid w:val="008A29C0"/>
    <w:rPr>
      <w:b/>
      <w:bCs/>
      <w:iCs/>
      <w:sz w:val="24"/>
      <w:szCs w:val="24"/>
    </w:rPr>
  </w:style>
  <w:style w:type="character" w:customStyle="1" w:styleId="nadpis4Char0">
    <w:name w:val="nadpis 4 Char"/>
    <w:uiPriority w:val="99"/>
    <w:qFormat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FootnoteCharacters">
    <w:name w:val="Footnote Characters"/>
    <w:uiPriority w:val="99"/>
    <w:qFormat/>
    <w:rsid w:val="008A29C0"/>
    <w:rPr>
      <w:vertAlign w:val="superscript"/>
    </w:rPr>
  </w:style>
  <w:style w:type="character" w:styleId="Zdraznnjemn">
    <w:name w:val="Subtle Emphasis"/>
    <w:uiPriority w:val="19"/>
    <w:qFormat/>
    <w:rsid w:val="008A29C0"/>
    <w:rPr>
      <w:color w:val="FF0000"/>
      <w:sz w:val="32"/>
      <w:szCs w:val="32"/>
    </w:rPr>
  </w:style>
  <w:style w:type="character" w:customStyle="1" w:styleId="Zkladntextodsazen2Char">
    <w:name w:val="Základní text odsazený 2 Char"/>
    <w:basedOn w:val="Standardnpsmoodstavce"/>
    <w:link w:val="Zkladntextodsazen2"/>
    <w:qFormat/>
    <w:rsid w:val="008A29C0"/>
    <w:rPr>
      <w:rFonts w:ascii="Arial" w:eastAsia="Times New Roman" w:hAnsi="Arial" w:cs="Arial"/>
      <w:sz w:val="20"/>
      <w:lang w:eastAsia="ar-SA"/>
    </w:rPr>
  </w:style>
  <w:style w:type="character" w:styleId="Sledovanodkaz">
    <w:name w:val="FollowedHyperlink"/>
    <w:basedOn w:val="Standardnpsmoodstavce"/>
    <w:unhideWhenUsed/>
    <w:qFormat/>
    <w:rsid w:val="008A29C0"/>
    <w:rPr>
      <w:color w:val="800080"/>
      <w:u w:val="single"/>
    </w:rPr>
  </w:style>
  <w:style w:type="character" w:customStyle="1" w:styleId="OdstavceodsChar">
    <w:name w:val="Odstavce ods Char"/>
    <w:link w:val="Odstavceods"/>
    <w:qFormat/>
    <w:rsid w:val="008A29C0"/>
    <w:rPr>
      <w:rFonts w:ascii="Palatino Linotype" w:eastAsia="Times New Roman" w:hAnsi="Palatino Linotype" w:cs="Times New Roman"/>
      <w:sz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8A29C0"/>
    <w:rPr>
      <w:rFonts w:ascii="Consolas" w:hAnsi="Consolas"/>
      <w:sz w:val="21"/>
      <w:szCs w:val="21"/>
    </w:rPr>
  </w:style>
  <w:style w:type="character" w:customStyle="1" w:styleId="NormlnodsazenChar">
    <w:name w:val="Normální odsazený Char"/>
    <w:link w:val="Normlnodsazen"/>
    <w:qFormat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B21Char">
    <w:name w:val="B.2.1 Char"/>
    <w:basedOn w:val="Standardnpsmoodstavce"/>
    <w:link w:val="B21"/>
    <w:qFormat/>
    <w:rsid w:val="004C33C7"/>
    <w:rPr>
      <w:rFonts w:ascii="Arial" w:eastAsia="Times New Roman" w:hAnsi="Arial" w:cs="Arial"/>
      <w:b/>
      <w:sz w:val="24"/>
      <w:lang w:eastAsia="ar-SA"/>
    </w:rPr>
  </w:style>
  <w:style w:type="character" w:customStyle="1" w:styleId="RozloendokumentuChar">
    <w:name w:val="Rozložení dokumentu Char"/>
    <w:basedOn w:val="Standardnpsmoodstavce"/>
    <w:link w:val="Rozloendokumentu"/>
    <w:semiHidden/>
    <w:qFormat/>
    <w:rsid w:val="00A816AC"/>
    <w:rPr>
      <w:rFonts w:ascii="Tahoma" w:eastAsia="Times New Roman" w:hAnsi="Tahoma" w:cs="Tms Rmn"/>
      <w:iCs/>
      <w:sz w:val="20"/>
      <w:szCs w:val="20"/>
      <w:shd w:val="clear" w:color="auto" w:fill="000080"/>
      <w:lang w:eastAsia="cs-CZ"/>
    </w:rPr>
  </w:style>
  <w:style w:type="character" w:customStyle="1" w:styleId="CharChar2">
    <w:name w:val="Char Char2"/>
    <w:qFormat/>
    <w:rsid w:val="00A816AC"/>
    <w:rPr>
      <w:rFonts w:ascii="Arial Narrow" w:hAnsi="Arial Narrow"/>
    </w:rPr>
  </w:style>
  <w:style w:type="character" w:customStyle="1" w:styleId="CharCharChar2">
    <w:name w:val="Char Char Char2"/>
    <w:qFormat/>
    <w:rsid w:val="00A816AC"/>
    <w:rPr>
      <w:rFonts w:ascii="Arial" w:hAnsi="Arial" w:cs="Arial"/>
      <w:sz w:val="18"/>
      <w:szCs w:val="18"/>
      <w:lang w:val="cs-CZ" w:eastAsia="cs-CZ" w:bidi="ar-SA"/>
    </w:rPr>
  </w:style>
  <w:style w:type="character" w:customStyle="1" w:styleId="CharCharCharChar1">
    <w:name w:val="Char Char Char Char1"/>
    <w:qFormat/>
    <w:rsid w:val="00A816AC"/>
    <w:rPr>
      <w:rFonts w:ascii="Arial" w:hAnsi="Arial" w:cs="Arial"/>
      <w:sz w:val="18"/>
      <w:szCs w:val="18"/>
      <w:lang w:val="cs-CZ" w:eastAsia="cs-CZ" w:bidi="ar-SA"/>
    </w:rPr>
  </w:style>
  <w:style w:type="character" w:customStyle="1" w:styleId="Zkladntextodsazen3Char">
    <w:name w:val="Základní text odsazený 3 Char"/>
    <w:basedOn w:val="Standardnpsmoodstavce"/>
    <w:link w:val="Zkladntextodsazen3"/>
    <w:qFormat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character" w:customStyle="1" w:styleId="2Char">
    <w:name w:val="2 Char"/>
    <w:link w:val="2"/>
    <w:qFormat/>
    <w:rsid w:val="00A816AC"/>
    <w:rPr>
      <w:rFonts w:ascii="Arial" w:eastAsia="Arial Unicode MS" w:hAnsi="Arial" w:cs="Tahoma"/>
      <w:b/>
      <w:bCs/>
      <w:kern w:val="2"/>
      <w:sz w:val="20"/>
      <w:szCs w:val="20"/>
      <w:u w:val="single"/>
      <w:lang w:eastAsia="cs-CZ"/>
    </w:rPr>
  </w:style>
  <w:style w:type="character" w:customStyle="1" w:styleId="3Char">
    <w:name w:val="3 Char"/>
    <w:link w:val="3"/>
    <w:qFormat/>
    <w:rsid w:val="00A816AC"/>
    <w:rPr>
      <w:rFonts w:ascii="Arial" w:eastAsia="Arial Unicode MS" w:hAnsi="Arial" w:cs="Tahoma"/>
      <w:b/>
      <w:bCs/>
      <w:kern w:val="2"/>
      <w:sz w:val="20"/>
      <w:szCs w:val="20"/>
      <w:lang w:eastAsia="cs-CZ"/>
    </w:rPr>
  </w:style>
  <w:style w:type="character" w:customStyle="1" w:styleId="4Char">
    <w:name w:val="4 Char"/>
    <w:link w:val="4"/>
    <w:qFormat/>
    <w:rsid w:val="00A816AC"/>
    <w:rPr>
      <w:rFonts w:ascii="Arial" w:eastAsia="Arial Unicode MS" w:hAnsi="Arial" w:cs="Tahoma"/>
      <w:bCs/>
      <w:kern w:val="2"/>
      <w:sz w:val="20"/>
      <w:szCs w:val="20"/>
      <w:lang w:eastAsia="cs-CZ"/>
    </w:rPr>
  </w:style>
  <w:style w:type="character" w:customStyle="1" w:styleId="5Char">
    <w:name w:val="5 Char"/>
    <w:link w:val="5"/>
    <w:qFormat/>
    <w:rsid w:val="00A816AC"/>
    <w:rPr>
      <w:rFonts w:ascii="Arial" w:eastAsia="Arial Unicode MS" w:hAnsi="Arial" w:cs="Tahoma"/>
      <w:b/>
      <w:bCs/>
      <w:kern w:val="2"/>
      <w:sz w:val="20"/>
      <w:szCs w:val="20"/>
      <w:lang w:eastAsia="cs-CZ"/>
    </w:rPr>
  </w:style>
  <w:style w:type="character" w:customStyle="1" w:styleId="normalChar">
    <w:name w:val="normal Char"/>
    <w:link w:val="Normln3"/>
    <w:qFormat/>
    <w:rsid w:val="00A816AC"/>
    <w:rPr>
      <w:rFonts w:ascii="Arial" w:eastAsia="Arial Unicode MS" w:hAnsi="Arial" w:cs="Tahoma"/>
      <w:bCs/>
      <w:kern w:val="2"/>
      <w:sz w:val="20"/>
      <w:szCs w:val="20"/>
      <w:lang w:eastAsia="cs-CZ"/>
    </w:rPr>
  </w:style>
  <w:style w:type="character" w:customStyle="1" w:styleId="Nevyeenzmnka1">
    <w:name w:val="Nevyřešená zmínka1"/>
    <w:uiPriority w:val="99"/>
    <w:semiHidden/>
    <w:unhideWhenUsed/>
    <w:qFormat/>
    <w:rsid w:val="00A816AC"/>
    <w:rPr>
      <w:color w:val="605E5C"/>
      <w:shd w:val="clear" w:color="auto" w:fill="E1DFDD"/>
    </w:rPr>
  </w:style>
  <w:style w:type="character" w:customStyle="1" w:styleId="ListLabel1">
    <w:name w:val="ListLabel 1"/>
    <w:qFormat/>
    <w:rPr>
      <w:b/>
      <w:i w:val="0"/>
      <w:sz w:val="24"/>
      <w:szCs w:val="24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b/>
      <w:i w:val="0"/>
      <w:sz w:val="32"/>
    </w:rPr>
  </w:style>
  <w:style w:type="character" w:customStyle="1" w:styleId="ListLabel4">
    <w:name w:val="ListLabel 4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kern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5">
    <w:name w:val="ListLabel 5"/>
    <w:qFormat/>
    <w:rPr>
      <w:b/>
      <w:i w:val="0"/>
      <w:sz w:val="24"/>
    </w:rPr>
  </w:style>
  <w:style w:type="character" w:customStyle="1" w:styleId="ListLabel6">
    <w:name w:val="ListLabel 6"/>
    <w:qFormat/>
    <w:rPr>
      <w:b/>
      <w:i w:val="0"/>
      <w:sz w:val="32"/>
    </w:rPr>
  </w:style>
  <w:style w:type="character" w:customStyle="1" w:styleId="ListLabel7">
    <w:name w:val="ListLabel 7"/>
    <w:qFormat/>
    <w:rPr>
      <w:b/>
      <w:i w:val="0"/>
      <w:sz w:val="24"/>
    </w:rPr>
  </w:style>
  <w:style w:type="character" w:customStyle="1" w:styleId="ListLabel8">
    <w:name w:val="ListLabel 8"/>
    <w:qFormat/>
    <w:rPr>
      <w:b/>
      <w:i w:val="0"/>
      <w:sz w:val="24"/>
    </w:rPr>
  </w:style>
  <w:style w:type="character" w:customStyle="1" w:styleId="ListLabel9">
    <w:name w:val="ListLabel 9"/>
    <w:qFormat/>
    <w:rPr>
      <w:rFonts w:eastAsia="Times New Roman" w:cs="Aria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kern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14">
    <w:name w:val="ListLabel 14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kern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15">
    <w:name w:val="ListLabel 15"/>
    <w:qFormat/>
    <w:rPr>
      <w:rFonts w:eastAsia="Calibri" w:cs="Calibri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rFonts w:eastAsia="Times New Roman" w:cs="Aria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Odkaznarejstk">
    <w:name w:val="Odkaz na rejstřík"/>
    <w:qFormat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ListLabel24">
    <w:name w:val="ListLabel 24"/>
    <w:qFormat/>
    <w:rPr>
      <w:b/>
      <w:i w:val="0"/>
      <w:sz w:val="32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b/>
      <w:i w:val="0"/>
      <w:sz w:val="32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paragraph" w:customStyle="1" w:styleId="Nadpis">
    <w:name w:val="Nadpis"/>
    <w:basedOn w:val="Normln"/>
    <w:next w:val="Zkladntext0"/>
    <w:uiPriority w:val="99"/>
    <w:qFormat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0">
    <w:name w:val="Body Text"/>
    <w:basedOn w:val="Normln"/>
    <w:rsid w:val="008A29C0"/>
    <w:rPr>
      <w:rFonts w:cs="Times New Roman"/>
      <w:color w:val="000000"/>
      <w:sz w:val="24"/>
    </w:rPr>
  </w:style>
  <w:style w:type="paragraph" w:styleId="Seznam">
    <w:name w:val="List"/>
    <w:basedOn w:val="Zkladntext0"/>
    <w:uiPriority w:val="99"/>
    <w:rsid w:val="008A29C0"/>
    <w:rPr>
      <w:rFonts w:cs="Tahoma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qFormat/>
    <w:rsid w:val="008A29C0"/>
    <w:pPr>
      <w:suppressLineNumbers/>
    </w:pPr>
    <w:rPr>
      <w:rFonts w:cs="Tahoma"/>
    </w:rPr>
  </w:style>
  <w:style w:type="paragraph" w:customStyle="1" w:styleId="Titulek1">
    <w:name w:val="Titulek1"/>
    <w:basedOn w:val="Normln"/>
    <w:uiPriority w:val="99"/>
    <w:qFormat/>
    <w:rsid w:val="008A29C0"/>
    <w:pPr>
      <w:spacing w:before="240" w:line="360" w:lineRule="auto"/>
      <w:jc w:val="both"/>
    </w:pPr>
    <w:rPr>
      <w:b/>
      <w:caps/>
      <w:sz w:val="28"/>
    </w:rPr>
  </w:style>
  <w:style w:type="paragraph" w:customStyle="1" w:styleId="TPOOdstavec">
    <w:name w:val="TPO Odstavec"/>
    <w:basedOn w:val="Normln"/>
    <w:link w:val="TPOOdstavecChar"/>
    <w:qFormat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qFormat/>
    <w:rsid w:val="008A29C0"/>
    <w:pPr>
      <w:spacing w:before="360"/>
      <w:ind w:left="0" w:firstLine="0"/>
    </w:pPr>
    <w:rPr>
      <w:rFonts w:cs="Times New Roman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qFormat/>
    <w:rsid w:val="008A29C0"/>
    <w:pPr>
      <w:ind w:left="0" w:firstLine="0"/>
    </w:pPr>
    <w:rPr>
      <w:rFonts w:cs="Times New Roman"/>
      <w:sz w:val="22"/>
      <w:szCs w:val="20"/>
    </w:rPr>
  </w:style>
  <w:style w:type="paragraph" w:customStyle="1" w:styleId="TPOZhlav">
    <w:name w:val="TPO Záhlaví"/>
    <w:basedOn w:val="Normln"/>
    <w:uiPriority w:val="99"/>
    <w:qFormat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paragraph" w:styleId="Obsah1">
    <w:name w:val="toc 1"/>
    <w:basedOn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qFormat/>
    <w:rsid w:val="008A29C0"/>
    <w:pPr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qFormat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qFormat/>
    <w:rsid w:val="008A29C0"/>
    <w:pPr>
      <w:jc w:val="both"/>
    </w:pPr>
  </w:style>
  <w:style w:type="paragraph" w:customStyle="1" w:styleId="dka">
    <w:name w:val="Řádka"/>
    <w:qFormat/>
    <w:rsid w:val="008A29C0"/>
    <w:pPr>
      <w:suppressAutoHyphens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uiPriority w:val="99"/>
    <w:qFormat/>
    <w:rsid w:val="008A29C0"/>
    <w:pPr>
      <w:keepNext/>
      <w:keepLines/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qFormat/>
    <w:rsid w:val="008A29C0"/>
    <w:pPr>
      <w:tabs>
        <w:tab w:val="left" w:pos="284"/>
      </w:tabs>
    </w:pPr>
  </w:style>
  <w:style w:type="paragraph" w:customStyle="1" w:styleId="Znaka2">
    <w:name w:val="Značka 2"/>
    <w:basedOn w:val="Znaka1"/>
    <w:uiPriority w:val="99"/>
    <w:qFormat/>
    <w:rsid w:val="008A29C0"/>
    <w:p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qFormat/>
    <w:rsid w:val="008A29C0"/>
    <w:rPr>
      <w:sz w:val="22"/>
    </w:rPr>
  </w:style>
  <w:style w:type="paragraph" w:customStyle="1" w:styleId="StylPed6b">
    <w:name w:val="Styl Před:  6 b."/>
    <w:basedOn w:val="Normln"/>
    <w:uiPriority w:val="99"/>
    <w:qFormat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qFormat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qFormat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qFormat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qFormat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qFormat/>
    <w:rsid w:val="008A29C0"/>
    <w:p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qFormat/>
    <w:rsid w:val="008A29C0"/>
    <w:p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qFormat/>
    <w:rsid w:val="008A29C0"/>
    <w:p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paragraph" w:customStyle="1" w:styleId="Zkladntext32">
    <w:name w:val="Základní text 32"/>
    <w:basedOn w:val="Normln"/>
    <w:qFormat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paragraph" w:customStyle="1" w:styleId="Podpis-jmno">
    <w:name w:val="Podpis - jméno"/>
    <w:basedOn w:val="Podpis"/>
    <w:uiPriority w:val="99"/>
    <w:qFormat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qFormat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qFormat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qFormat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ln"/>
    <w:link w:val="ZkladntextChar"/>
    <w:uiPriority w:val="99"/>
    <w:qFormat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qFormat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qFormat/>
    <w:rsid w:val="008A29C0"/>
    <w:pPr>
      <w:tabs>
        <w:tab w:val="left" w:pos="57"/>
      </w:tabs>
      <w:spacing w:before="0" w:after="0"/>
      <w:ind w:left="57" w:hanging="57"/>
    </w:pPr>
    <w:rPr>
      <w:caps/>
      <w:sz w:val="24"/>
      <w:szCs w:val="22"/>
    </w:rPr>
  </w:style>
  <w:style w:type="paragraph" w:customStyle="1" w:styleId="Zkladntext-prvnodsazen1">
    <w:name w:val="Základní text - první odsazený1"/>
    <w:basedOn w:val="Zkladntext0"/>
    <w:uiPriority w:val="99"/>
    <w:qFormat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qFormat/>
    <w:rsid w:val="008A29C0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qFormat/>
    <w:rsid w:val="008A29C0"/>
    <w:pPr>
      <w:widowControl w:val="0"/>
      <w:suppressAutoHyphens/>
      <w:textAlignment w:val="baseline"/>
    </w:pPr>
    <w:rPr>
      <w:rFonts w:ascii="Times New Roman" w:eastAsia="Arial" w:hAnsi="Times New Roman" w:cs="Times New Roman"/>
      <w:kern w:val="2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qFormat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uiPriority w:val="99"/>
    <w:qFormat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qFormat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0"/>
    <w:uiPriority w:val="99"/>
    <w:qFormat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qFormat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qFormat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qFormat/>
    <w:rsid w:val="008A29C0"/>
    <w:pPr>
      <w:suppressAutoHyphens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qFormat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qFormat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qFormat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qFormat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qFormat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qFormat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qFormat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qFormat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paragraph" w:styleId="Nzev">
    <w:name w:val="Title"/>
    <w:basedOn w:val="Normln"/>
    <w:link w:val="NzevChar"/>
    <w:qFormat/>
    <w:rsid w:val="008A29C0"/>
    <w:pPr>
      <w:keepNext/>
      <w:spacing w:before="240" w:after="120"/>
      <w:jc w:val="both"/>
      <w:outlineLvl w:val="2"/>
    </w:pPr>
    <w:rPr>
      <w:b/>
    </w:rPr>
  </w:style>
  <w:style w:type="paragraph" w:styleId="Zkladntext2">
    <w:name w:val="Body Text 2"/>
    <w:basedOn w:val="Normln"/>
    <w:link w:val="Zkladntext2Char"/>
    <w:qFormat/>
    <w:rsid w:val="008A29C0"/>
    <w:pPr>
      <w:suppressAutoHyphens w:val="0"/>
      <w:spacing w:after="120" w:line="480" w:lineRule="auto"/>
    </w:pPr>
    <w:rPr>
      <w:rFonts w:cs="Times New Roman"/>
    </w:rPr>
  </w:style>
  <w:style w:type="paragraph" w:styleId="Nadpisobsahu">
    <w:name w:val="TOC Heading"/>
    <w:basedOn w:val="Nadpis1"/>
    <w:uiPriority w:val="39"/>
    <w:unhideWhenUsed/>
    <w:qFormat/>
    <w:rsid w:val="008A29C0"/>
    <w:pPr>
      <w:spacing w:after="0" w:line="276" w:lineRule="auto"/>
      <w:ind w:left="0" w:firstLine="0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basedOn w:val="Nadpis1"/>
    <w:link w:val="PodnadpisChar"/>
    <w:qFormat/>
    <w:rsid w:val="008A29C0"/>
    <w:pPr>
      <w:ind w:left="0" w:firstLine="0"/>
    </w:pPr>
  </w:style>
  <w:style w:type="paragraph" w:styleId="Normlnweb">
    <w:name w:val="Normal (Web)"/>
    <w:basedOn w:val="Normln"/>
    <w:unhideWhenUsed/>
    <w:qFormat/>
    <w:rsid w:val="008A29C0"/>
    <w:pPr>
      <w:suppressAutoHyphens w:val="0"/>
      <w:spacing w:beforeAutospacing="1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Neslovannadpis">
    <w:name w:val="Nečíslovaný nadpis"/>
    <w:basedOn w:val="Normln"/>
    <w:qFormat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paragraph" w:customStyle="1" w:styleId="Zkladntext33">
    <w:name w:val="Základní text 33"/>
    <w:basedOn w:val="Normln"/>
    <w:qFormat/>
    <w:rsid w:val="008A29C0"/>
    <w:pPr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qFormat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qFormat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qFormat/>
    <w:rsid w:val="008A29C0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qFormat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paragraph" w:customStyle="1" w:styleId="Zkladntext311">
    <w:name w:val="Základní text 311"/>
    <w:basedOn w:val="Normln"/>
    <w:uiPriority w:val="99"/>
    <w:qFormat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uiPriority w:val="99"/>
    <w:qFormat/>
    <w:rsid w:val="008A29C0"/>
    <w:pPr>
      <w:tabs>
        <w:tab w:val="left" w:pos="964"/>
        <w:tab w:val="left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paragraph" w:styleId="Textvbloku">
    <w:name w:val="Block Text"/>
    <w:basedOn w:val="Normln"/>
    <w:qFormat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0"/>
    <w:qFormat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"/>
      <w:sz w:val="22"/>
      <w:szCs w:val="20"/>
    </w:rPr>
  </w:style>
  <w:style w:type="paragraph" w:customStyle="1" w:styleId="Standardntext">
    <w:name w:val="Standardní text"/>
    <w:basedOn w:val="Normln"/>
    <w:qFormat/>
    <w:rsid w:val="008A29C0"/>
    <w:pPr>
      <w:widowControl w:val="0"/>
      <w:suppressAutoHyphens w:val="0"/>
      <w:textAlignment w:val="baseline"/>
    </w:pPr>
    <w:rPr>
      <w:rFonts w:cs="Times New Roman"/>
      <w:lang w:eastAsia="cs-CZ"/>
    </w:rPr>
  </w:style>
  <w:style w:type="paragraph" w:styleId="Bezmezer">
    <w:name w:val="No Spacing"/>
    <w:basedOn w:val="Nadpis2"/>
    <w:qFormat/>
    <w:rsid w:val="008A29C0"/>
    <w:rPr>
      <w:rFonts w:eastAsia="Times New Roman" w:cs="Arial"/>
      <w:iCs/>
      <w:kern w:val="0"/>
      <w:szCs w:val="24"/>
    </w:rPr>
  </w:style>
  <w:style w:type="paragraph" w:customStyle="1" w:styleId="StyltextzpravyCharCharArialMT">
    <w:name w:val="Styl text zpravy Char Char + ArialMT"/>
    <w:basedOn w:val="Normln"/>
    <w:qFormat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qFormat/>
    <w:rsid w:val="008A29C0"/>
    <w:pPr>
      <w:spacing w:after="120" w:line="480" w:lineRule="auto"/>
      <w:ind w:left="283"/>
    </w:pPr>
  </w:style>
  <w:style w:type="paragraph" w:customStyle="1" w:styleId="Normln12t">
    <w:name w:val="Normální 12 t"/>
    <w:basedOn w:val="Normln"/>
    <w:qFormat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qFormat/>
    <w:rsid w:val="008A29C0"/>
    <w:pPr>
      <w:spacing w:after="120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Odstavceods">
    <w:name w:val="Odstavce ods"/>
    <w:basedOn w:val="Normln"/>
    <w:link w:val="OdstavceodsChar"/>
    <w:qFormat/>
    <w:rsid w:val="008A29C0"/>
    <w:pPr>
      <w:suppressAutoHyphens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qFormat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paragraph" w:styleId="Normlnodsazen">
    <w:name w:val="Normal Indent"/>
    <w:basedOn w:val="Normln"/>
    <w:link w:val="NormlnodsazenChar"/>
    <w:autoRedefine/>
    <w:qFormat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paragraph" w:customStyle="1" w:styleId="Odsavec">
    <w:name w:val="Odsavec"/>
    <w:basedOn w:val="Normln"/>
    <w:qFormat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qFormat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spacing w:before="240" w:after="120"/>
      <w:outlineLvl w:val="1"/>
    </w:pPr>
    <w:rPr>
      <w:b/>
      <w:sz w:val="24"/>
    </w:rPr>
  </w:style>
  <w:style w:type="paragraph" w:styleId="Rozloendokumentu">
    <w:name w:val="Document Map"/>
    <w:basedOn w:val="Normln"/>
    <w:link w:val="RozloendokumentuChar"/>
    <w:semiHidden/>
    <w:qFormat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paragraph" w:customStyle="1" w:styleId="normalCMC">
    <w:name w:val="normal CMC"/>
    <w:basedOn w:val="Normln"/>
    <w:autoRedefine/>
    <w:qFormat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paragraph" w:customStyle="1" w:styleId="msolistparagraph0">
    <w:name w:val="msolistparagraph"/>
    <w:basedOn w:val="Normln"/>
    <w:qFormat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paragraph" w:styleId="Zkladntextodsazen3">
    <w:name w:val="Body Text Indent 3"/>
    <w:basedOn w:val="Normln"/>
    <w:link w:val="Zkladntextodsazen3Char"/>
    <w:qFormat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qFormat/>
    <w:rsid w:val="00A816AC"/>
    <w:pPr>
      <w:shd w:val="pct25" w:color="auto" w:fill="FFFFFF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qFormat/>
    <w:rsid w:val="00A816AC"/>
    <w:pPr>
      <w:widowControl w:val="0"/>
      <w:spacing w:before="57" w:after="57"/>
      <w:jc w:val="both"/>
      <w:textAlignment w:val="baseline"/>
      <w:outlineLvl w:val="2"/>
    </w:pPr>
    <w:rPr>
      <w:rFonts w:eastAsia="Arial Unicode MS" w:cs="Tahoma"/>
      <w:kern w:val="2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textAlignment w:val="baseline"/>
      <w:outlineLvl w:val="0"/>
    </w:pPr>
    <w:rPr>
      <w:rFonts w:eastAsia="Arial Unicode MS" w:cs="Tahoma"/>
      <w:b/>
      <w:bCs/>
      <w:kern w:val="2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textAlignment w:val="baseline"/>
      <w:outlineLvl w:val="1"/>
    </w:pPr>
    <w:rPr>
      <w:rFonts w:eastAsia="Arial Unicode MS" w:cs="Tahoma"/>
      <w:b/>
      <w:bCs/>
      <w:kern w:val="2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rPr>
      <w:b/>
      <w:bCs/>
    </w:rPr>
  </w:style>
  <w:style w:type="paragraph" w:customStyle="1" w:styleId="4">
    <w:name w:val="4"/>
    <w:basedOn w:val="TZnadpis3"/>
    <w:link w:val="4Char"/>
    <w:qFormat/>
    <w:rsid w:val="00A816AC"/>
    <w:rPr>
      <w:bCs/>
    </w:rPr>
  </w:style>
  <w:style w:type="paragraph" w:customStyle="1" w:styleId="5">
    <w:name w:val="5"/>
    <w:basedOn w:val="TZnadpis3"/>
    <w:link w:val="5Char"/>
    <w:qFormat/>
    <w:rsid w:val="00A816AC"/>
    <w:rPr>
      <w:b/>
      <w:bCs/>
    </w:rPr>
  </w:style>
  <w:style w:type="paragraph" w:customStyle="1" w:styleId="7">
    <w:name w:val="7"/>
    <w:basedOn w:val="Normln"/>
    <w:qFormat/>
    <w:rsid w:val="00A816AC"/>
    <w:pPr>
      <w:widowControl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2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rPr>
      <w:bCs/>
    </w:rPr>
  </w:style>
  <w:style w:type="paragraph" w:customStyle="1" w:styleId="04Tahomanormal12obyejn">
    <w:name w:val="04 Tahoma normal (12 obyčejné)"/>
    <w:basedOn w:val="Normln"/>
    <w:qFormat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qFormat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Bezseznamu1">
    <w:name w:val="Bez seznamu1"/>
    <w:uiPriority w:val="99"/>
    <w:semiHidden/>
    <w:unhideWhenUsed/>
    <w:qFormat/>
    <w:rsid w:val="00A816AC"/>
  </w:style>
  <w:style w:type="numbering" w:customStyle="1" w:styleId="StylSodrkami">
    <w:name w:val="Styl S odrážkami"/>
    <w:qFormat/>
    <w:rsid w:val="00A816AC"/>
  </w:style>
  <w:style w:type="table" w:styleId="Mkatabulky">
    <w:name w:val="Table Grid"/>
    <w:basedOn w:val="Normlntabulka"/>
    <w:rsid w:val="008A29C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katabulky1">
    <w:name w:val="Mřížka tabulky1"/>
    <w:basedOn w:val="Normlntabulka"/>
    <w:rsid w:val="00A816AC"/>
    <w:rPr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basedOn w:val="Standardnpsmoodstavce"/>
    <w:uiPriority w:val="99"/>
    <w:unhideWhenUsed/>
    <w:rsid w:val="009C48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C8C0D0-B813-4C01-B32D-495E58A716E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A45D75C-E17D-4850-8F38-F3C350E6B9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1267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dc:description/>
  <cp:lastModifiedBy>Cieslar Martin | CHVÁLEK ATELIÉR</cp:lastModifiedBy>
  <cp:revision>4</cp:revision>
  <cp:lastPrinted>2021-06-29T06:50:00Z</cp:lastPrinted>
  <dcterms:created xsi:type="dcterms:W3CDTF">2021-06-28T11:42:00Z</dcterms:created>
  <dcterms:modified xsi:type="dcterms:W3CDTF">2021-06-29T06:50:00Z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0x010100F5EBB6D021BD554A9DB273DAC00A66E4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